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25193" w14:textId="77777777" w:rsidR="00226D53" w:rsidRDefault="00226D53" w:rsidP="00B063DC">
      <w:pPr>
        <w:pStyle w:val="Kopfzeile"/>
      </w:pPr>
    </w:p>
    <w:p w14:paraId="74B03630"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271BBBB6" w14:textId="77777777" w:rsidR="0055486F" w:rsidRDefault="0055486F" w:rsidP="00CA0E88">
      <w:pPr>
        <w:pStyle w:val="Titel-berschrift"/>
        <w:framePr w:h="8986" w:wrap="notBeside" w:vAnchor="page" w:y="6406"/>
        <w:suppressAutoHyphens/>
        <w:spacing w:before="240" w:after="0"/>
      </w:pPr>
    </w:p>
    <w:p w14:paraId="6DFCFAB9" w14:textId="77777777" w:rsidR="009F2AFF" w:rsidRDefault="009F2AFF" w:rsidP="004A629C">
      <w:pPr>
        <w:pStyle w:val="Titel-berschrift"/>
        <w:framePr w:h="8986" w:wrap="notBeside" w:vAnchor="page" w:y="6406"/>
        <w:suppressAutoHyphens/>
      </w:pPr>
      <w:r>
        <w:t>Herzschrittmacher-Implantation</w:t>
      </w:r>
    </w:p>
    <w:p w14:paraId="1D2B8199" w14:textId="77777777" w:rsidR="00E76131" w:rsidRPr="00E76131" w:rsidRDefault="00E76131" w:rsidP="009D42B4">
      <w:pPr>
        <w:pStyle w:val="Titel-Subberschrift"/>
        <w:framePr w:h="8986" w:wrap="notBeside" w:vAnchor="page" w:y="6406"/>
      </w:pPr>
      <w:r>
        <w:t>Erfassungsjahr 2019</w:t>
      </w:r>
    </w:p>
    <w:p w14:paraId="29177DC3" w14:textId="77777777" w:rsidR="0062142C" w:rsidRDefault="0062142C" w:rsidP="0062142C">
      <w:pPr>
        <w:pStyle w:val="TitelseiteStand"/>
        <w:framePr w:h="8986" w:wrap="notBeside" w:vAnchor="page" w:y="6406"/>
      </w:pPr>
    </w:p>
    <w:p w14:paraId="054057A4" w14:textId="038C3FBE" w:rsidR="009F2AFF" w:rsidRPr="009F2AFF" w:rsidRDefault="009F2AFF" w:rsidP="009D42B4">
      <w:pPr>
        <w:pStyle w:val="TitelseiteStand"/>
        <w:framePr w:h="8986" w:wrap="notBeside" w:vAnchor="page" w:y="6406"/>
      </w:pPr>
      <w:r w:rsidRPr="009F2AFF">
        <w:t xml:space="preserve">Stand: </w:t>
      </w:r>
      <w:del w:id="0" w:author="IQTIG" w:date="2020-04-27T15:01:00Z">
        <w:r>
          <w:delText>28.02</w:delText>
        </w:r>
      </w:del>
      <w:ins w:id="1" w:author="IQTIG" w:date="2020-04-27T15:01:00Z">
        <w:r>
          <w:t>29.04</w:t>
        </w:r>
      </w:ins>
      <w:r>
        <w:t>.2020</w:t>
      </w:r>
    </w:p>
    <w:p w14:paraId="106EF21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B4A2916"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716E478"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0447A145" w14:textId="77777777" w:rsidR="00BF427B" w:rsidRDefault="00A000B3" w:rsidP="00BF427B">
      <w:pPr>
        <w:pStyle w:val="StandardImpressum"/>
        <w:spacing w:after="0"/>
        <w:rPr>
          <w:b/>
        </w:rPr>
      </w:pPr>
      <w:r w:rsidRPr="00EC19C9">
        <w:rPr>
          <w:b/>
        </w:rPr>
        <w:t>Thema:</w:t>
      </w:r>
    </w:p>
    <w:p w14:paraId="4B028718" w14:textId="77777777" w:rsidR="00F62B2A" w:rsidRPr="00F80A57" w:rsidRDefault="00C22242" w:rsidP="00DB2828">
      <w:pPr>
        <w:pStyle w:val="StandardImpressumkeineSilbentrennung"/>
      </w:pPr>
      <w:r>
        <w:t>Statistische Basisprüfung Auffälligkeitskriterien: Plausibilität und Vollzähligkeit nach QSKH-RL. Herzschrittmacher-Implantation. Rechenregeln für das Erfassungsjahr 2019</w:t>
      </w:r>
    </w:p>
    <w:p w14:paraId="3B0571F2" w14:textId="77777777" w:rsidR="00A000B3" w:rsidRDefault="00A000B3" w:rsidP="00A000B3">
      <w:pPr>
        <w:pStyle w:val="StandardImpressum"/>
      </w:pPr>
      <w:r w:rsidRPr="00EC19C9">
        <w:rPr>
          <w:b/>
        </w:rPr>
        <w:t>Auftraggeber:</w:t>
      </w:r>
      <w:r>
        <w:rPr>
          <w:b/>
        </w:rPr>
        <w:br/>
      </w:r>
      <w:r w:rsidRPr="005F3E57">
        <w:t>Gemeinsamer Bundesausschuss</w:t>
      </w:r>
    </w:p>
    <w:p w14:paraId="5AF11CAA" w14:textId="36761292"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6EE5981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908D7F6" w14:textId="77777777" w:rsidR="00A000B3" w:rsidRPr="005F3E57" w:rsidRDefault="00A000B3" w:rsidP="00A000B3">
      <w:pPr>
        <w:pStyle w:val="StandardImpressum"/>
      </w:pPr>
      <w:r w:rsidRPr="005F3E57">
        <w:t>Katharina-Heinroth-Ufer 1</w:t>
      </w:r>
      <w:r w:rsidRPr="005F3E57">
        <w:br/>
        <w:t>10787 Berlin</w:t>
      </w:r>
    </w:p>
    <w:p w14:paraId="6351F353"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9F093D6" w14:textId="77777777" w:rsidR="00907B99" w:rsidRDefault="00D1537B"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D646D07"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45AD2CB1" w14:textId="741D2A8D" w:rsidR="00D1537B"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180" w:history="1">
            <w:r w:rsidR="00D1537B" w:rsidRPr="00996742">
              <w:rPr>
                <w:rStyle w:val="Hyperlink"/>
              </w:rPr>
              <w:t>813070: Häufig führendes Symptom 'sonstiges'</w:t>
            </w:r>
            <w:r w:rsidR="00D1537B">
              <w:rPr>
                <w:webHidden/>
              </w:rPr>
              <w:tab/>
            </w:r>
            <w:r w:rsidR="00D1537B">
              <w:rPr>
                <w:webHidden/>
              </w:rPr>
              <w:fldChar w:fldCharType="begin"/>
            </w:r>
            <w:r w:rsidR="00D1537B">
              <w:rPr>
                <w:webHidden/>
              </w:rPr>
              <w:instrText xml:space="preserve"> PAGEREF _Toc38892180 \h </w:instrText>
            </w:r>
            <w:r w:rsidR="00D1537B">
              <w:rPr>
                <w:webHidden/>
              </w:rPr>
            </w:r>
            <w:r w:rsidR="00D1537B">
              <w:rPr>
                <w:webHidden/>
              </w:rPr>
              <w:fldChar w:fldCharType="separate"/>
            </w:r>
            <w:r w:rsidR="00D1537B">
              <w:rPr>
                <w:webHidden/>
              </w:rPr>
              <w:t>4</w:t>
            </w:r>
            <w:r w:rsidR="00D1537B">
              <w:rPr>
                <w:webHidden/>
              </w:rPr>
              <w:fldChar w:fldCharType="end"/>
            </w:r>
          </w:hyperlink>
        </w:p>
        <w:p w14:paraId="1F985792" w14:textId="7711476C" w:rsidR="00D1537B" w:rsidRDefault="00D1537B">
          <w:pPr>
            <w:pStyle w:val="Verzeichnis1"/>
            <w:rPr>
              <w:sz w:val="22"/>
            </w:rPr>
          </w:pPr>
          <w:hyperlink w:anchor="_Toc38892181" w:history="1">
            <w:r w:rsidRPr="00996742">
              <w:rPr>
                <w:rStyle w:val="Hyperlink"/>
              </w:rPr>
              <w:t>813071: Häufig führende Indikation 'sonstiges'</w:t>
            </w:r>
            <w:r>
              <w:rPr>
                <w:webHidden/>
              </w:rPr>
              <w:tab/>
            </w:r>
            <w:r>
              <w:rPr>
                <w:webHidden/>
              </w:rPr>
              <w:fldChar w:fldCharType="begin"/>
            </w:r>
            <w:r>
              <w:rPr>
                <w:webHidden/>
              </w:rPr>
              <w:instrText xml:space="preserve"> PAGEREF _Toc38892181 \h </w:instrText>
            </w:r>
            <w:r>
              <w:rPr>
                <w:webHidden/>
              </w:rPr>
            </w:r>
            <w:r>
              <w:rPr>
                <w:webHidden/>
              </w:rPr>
              <w:fldChar w:fldCharType="separate"/>
            </w:r>
            <w:r>
              <w:rPr>
                <w:webHidden/>
              </w:rPr>
              <w:t>6</w:t>
            </w:r>
            <w:r>
              <w:rPr>
                <w:webHidden/>
              </w:rPr>
              <w:fldChar w:fldCharType="end"/>
            </w:r>
          </w:hyperlink>
        </w:p>
        <w:p w14:paraId="32644AA4" w14:textId="6507CA9F" w:rsidR="00D1537B" w:rsidRDefault="00D1537B">
          <w:pPr>
            <w:pStyle w:val="Verzeichnis1"/>
            <w:rPr>
              <w:sz w:val="22"/>
            </w:rPr>
          </w:pPr>
          <w:hyperlink w:anchor="_Toc38892182" w:history="1">
            <w:r w:rsidRPr="00996742">
              <w:rPr>
                <w:rStyle w:val="Hyperlink"/>
              </w:rPr>
              <w:t>851901: Häufig keine Durchleuchtung durchgeführt</w:t>
            </w:r>
            <w:r>
              <w:rPr>
                <w:webHidden/>
              </w:rPr>
              <w:tab/>
            </w:r>
            <w:r>
              <w:rPr>
                <w:webHidden/>
              </w:rPr>
              <w:fldChar w:fldCharType="begin"/>
            </w:r>
            <w:r>
              <w:rPr>
                <w:webHidden/>
              </w:rPr>
              <w:instrText xml:space="preserve"> PAGEREF _Toc38892182 \h </w:instrText>
            </w:r>
            <w:r>
              <w:rPr>
                <w:webHidden/>
              </w:rPr>
            </w:r>
            <w:r>
              <w:rPr>
                <w:webHidden/>
              </w:rPr>
              <w:fldChar w:fldCharType="separate"/>
            </w:r>
            <w:r>
              <w:rPr>
                <w:webHidden/>
              </w:rPr>
              <w:t>8</w:t>
            </w:r>
            <w:r>
              <w:rPr>
                <w:webHidden/>
              </w:rPr>
              <w:fldChar w:fldCharType="end"/>
            </w:r>
          </w:hyperlink>
        </w:p>
        <w:p w14:paraId="4C903DCF" w14:textId="6DA684F9" w:rsidR="00D1537B" w:rsidRDefault="00D1537B">
          <w:pPr>
            <w:pStyle w:val="Verzeichnis1"/>
            <w:rPr>
              <w:sz w:val="22"/>
            </w:rPr>
          </w:pPr>
          <w:hyperlink w:anchor="_Toc38892183" w:history="1">
            <w:r w:rsidRPr="00996742">
              <w:rPr>
                <w:rStyle w:val="Hyperlink"/>
              </w:rPr>
              <w:t>813072: Unterdokumentation von GKV-Patientinnen und GKV-Patienten</w:t>
            </w:r>
            <w:r>
              <w:rPr>
                <w:webHidden/>
              </w:rPr>
              <w:tab/>
            </w:r>
            <w:r>
              <w:rPr>
                <w:webHidden/>
              </w:rPr>
              <w:fldChar w:fldCharType="begin"/>
            </w:r>
            <w:r>
              <w:rPr>
                <w:webHidden/>
              </w:rPr>
              <w:instrText xml:space="preserve"> PAGEREF _Toc38892183 \h </w:instrText>
            </w:r>
            <w:r>
              <w:rPr>
                <w:webHidden/>
              </w:rPr>
            </w:r>
            <w:r>
              <w:rPr>
                <w:webHidden/>
              </w:rPr>
              <w:fldChar w:fldCharType="separate"/>
            </w:r>
            <w:r>
              <w:rPr>
                <w:webHidden/>
              </w:rPr>
              <w:t>10</w:t>
            </w:r>
            <w:r>
              <w:rPr>
                <w:webHidden/>
              </w:rPr>
              <w:fldChar w:fldCharType="end"/>
            </w:r>
          </w:hyperlink>
        </w:p>
        <w:p w14:paraId="54A00BEF" w14:textId="0D989F67" w:rsidR="00D1537B" w:rsidRDefault="00D1537B">
          <w:pPr>
            <w:pStyle w:val="Verzeichnis1"/>
            <w:rPr>
              <w:sz w:val="22"/>
            </w:rPr>
          </w:pPr>
          <w:hyperlink w:anchor="_Toc38892184" w:history="1">
            <w:r w:rsidRPr="00996742">
              <w:rPr>
                <w:rStyle w:val="Hyperlink"/>
              </w:rPr>
              <w:t>850098: Auffälligkeitskriterium zur Überdokumentation</w:t>
            </w:r>
            <w:r>
              <w:rPr>
                <w:webHidden/>
              </w:rPr>
              <w:tab/>
            </w:r>
            <w:r>
              <w:rPr>
                <w:webHidden/>
              </w:rPr>
              <w:fldChar w:fldCharType="begin"/>
            </w:r>
            <w:r>
              <w:rPr>
                <w:webHidden/>
              </w:rPr>
              <w:instrText xml:space="preserve"> PAGEREF _Toc38892184 \h </w:instrText>
            </w:r>
            <w:r>
              <w:rPr>
                <w:webHidden/>
              </w:rPr>
            </w:r>
            <w:r>
              <w:rPr>
                <w:webHidden/>
              </w:rPr>
              <w:fldChar w:fldCharType="separate"/>
            </w:r>
            <w:r>
              <w:rPr>
                <w:webHidden/>
              </w:rPr>
              <w:t>13</w:t>
            </w:r>
            <w:r>
              <w:rPr>
                <w:webHidden/>
              </w:rPr>
              <w:fldChar w:fldCharType="end"/>
            </w:r>
          </w:hyperlink>
        </w:p>
        <w:p w14:paraId="1AF6B295" w14:textId="77151693" w:rsidR="00D1537B" w:rsidRDefault="00D1537B">
          <w:pPr>
            <w:pStyle w:val="Verzeichnis1"/>
            <w:rPr>
              <w:sz w:val="22"/>
            </w:rPr>
          </w:pPr>
          <w:hyperlink w:anchor="_Toc38892185" w:history="1">
            <w:r w:rsidRPr="00996742">
              <w:rPr>
                <w:rStyle w:val="Hyperlink"/>
              </w:rPr>
              <w:t>850217: Auffälligkeitskriterium zum Minimaldatensatz (MDS)</w:t>
            </w:r>
            <w:r>
              <w:rPr>
                <w:webHidden/>
              </w:rPr>
              <w:tab/>
            </w:r>
            <w:r>
              <w:rPr>
                <w:webHidden/>
              </w:rPr>
              <w:fldChar w:fldCharType="begin"/>
            </w:r>
            <w:r>
              <w:rPr>
                <w:webHidden/>
              </w:rPr>
              <w:instrText xml:space="preserve"> PAGEREF _Toc38892185 \h </w:instrText>
            </w:r>
            <w:r>
              <w:rPr>
                <w:webHidden/>
              </w:rPr>
            </w:r>
            <w:r>
              <w:rPr>
                <w:webHidden/>
              </w:rPr>
              <w:fldChar w:fldCharType="separate"/>
            </w:r>
            <w:r>
              <w:rPr>
                <w:webHidden/>
              </w:rPr>
              <w:t>15</w:t>
            </w:r>
            <w:r>
              <w:rPr>
                <w:webHidden/>
              </w:rPr>
              <w:fldChar w:fldCharType="end"/>
            </w:r>
          </w:hyperlink>
        </w:p>
        <w:p w14:paraId="052DC10B" w14:textId="1D929A8E" w:rsidR="00D1537B" w:rsidRDefault="00D1537B">
          <w:pPr>
            <w:pStyle w:val="Verzeichnis1"/>
            <w:rPr>
              <w:sz w:val="22"/>
            </w:rPr>
          </w:pPr>
          <w:hyperlink w:anchor="_Toc38892186" w:history="1">
            <w:r w:rsidRPr="00996742">
              <w:rPr>
                <w:rStyle w:val="Hyperlink"/>
              </w:rPr>
              <w:t>Anhang I: Schlüssel (Spezifikation)</w:t>
            </w:r>
            <w:r>
              <w:rPr>
                <w:webHidden/>
              </w:rPr>
              <w:tab/>
            </w:r>
            <w:r>
              <w:rPr>
                <w:webHidden/>
              </w:rPr>
              <w:fldChar w:fldCharType="begin"/>
            </w:r>
            <w:r>
              <w:rPr>
                <w:webHidden/>
              </w:rPr>
              <w:instrText xml:space="preserve"> PAGEREF _Toc38892186 \h </w:instrText>
            </w:r>
            <w:r>
              <w:rPr>
                <w:webHidden/>
              </w:rPr>
            </w:r>
            <w:r>
              <w:rPr>
                <w:webHidden/>
              </w:rPr>
              <w:fldChar w:fldCharType="separate"/>
            </w:r>
            <w:r>
              <w:rPr>
                <w:webHidden/>
              </w:rPr>
              <w:t>17</w:t>
            </w:r>
            <w:r>
              <w:rPr>
                <w:webHidden/>
              </w:rPr>
              <w:fldChar w:fldCharType="end"/>
            </w:r>
          </w:hyperlink>
        </w:p>
        <w:p w14:paraId="47537E57" w14:textId="1228A6FB" w:rsidR="00D1537B" w:rsidRDefault="00D1537B">
          <w:pPr>
            <w:pStyle w:val="Verzeichnis1"/>
            <w:rPr>
              <w:sz w:val="22"/>
            </w:rPr>
          </w:pPr>
          <w:hyperlink w:anchor="_Toc38892187" w:history="1">
            <w:r w:rsidRPr="00996742">
              <w:rPr>
                <w:rStyle w:val="Hyperlink"/>
              </w:rPr>
              <w:t>Anhang II: Listen</w:t>
            </w:r>
            <w:r>
              <w:rPr>
                <w:webHidden/>
              </w:rPr>
              <w:tab/>
            </w:r>
            <w:r>
              <w:rPr>
                <w:webHidden/>
              </w:rPr>
              <w:fldChar w:fldCharType="begin"/>
            </w:r>
            <w:r>
              <w:rPr>
                <w:webHidden/>
              </w:rPr>
              <w:instrText xml:space="preserve"> PAGEREF _Toc38892187 \h </w:instrText>
            </w:r>
            <w:r>
              <w:rPr>
                <w:webHidden/>
              </w:rPr>
            </w:r>
            <w:r>
              <w:rPr>
                <w:webHidden/>
              </w:rPr>
              <w:fldChar w:fldCharType="separate"/>
            </w:r>
            <w:r>
              <w:rPr>
                <w:webHidden/>
              </w:rPr>
              <w:t>19</w:t>
            </w:r>
            <w:r>
              <w:rPr>
                <w:webHidden/>
              </w:rPr>
              <w:fldChar w:fldCharType="end"/>
            </w:r>
          </w:hyperlink>
        </w:p>
        <w:p w14:paraId="6922A40C" w14:textId="027BBD3F" w:rsidR="00D1537B" w:rsidRDefault="00D1537B">
          <w:pPr>
            <w:pStyle w:val="Verzeichnis1"/>
            <w:rPr>
              <w:sz w:val="22"/>
            </w:rPr>
          </w:pPr>
          <w:hyperlink w:anchor="_Toc38892188" w:history="1">
            <w:r w:rsidRPr="00996742">
              <w:rPr>
                <w:rStyle w:val="Hyperlink"/>
              </w:rPr>
              <w:t>Anhang III: Vorberechnungen</w:t>
            </w:r>
            <w:r>
              <w:rPr>
                <w:webHidden/>
              </w:rPr>
              <w:tab/>
            </w:r>
            <w:r>
              <w:rPr>
                <w:webHidden/>
              </w:rPr>
              <w:fldChar w:fldCharType="begin"/>
            </w:r>
            <w:r>
              <w:rPr>
                <w:webHidden/>
              </w:rPr>
              <w:instrText xml:space="preserve"> PAGEREF _Toc38892188 \h </w:instrText>
            </w:r>
            <w:r>
              <w:rPr>
                <w:webHidden/>
              </w:rPr>
            </w:r>
            <w:r>
              <w:rPr>
                <w:webHidden/>
              </w:rPr>
              <w:fldChar w:fldCharType="separate"/>
            </w:r>
            <w:r>
              <w:rPr>
                <w:webHidden/>
              </w:rPr>
              <w:t>20</w:t>
            </w:r>
            <w:r>
              <w:rPr>
                <w:webHidden/>
              </w:rPr>
              <w:fldChar w:fldCharType="end"/>
            </w:r>
          </w:hyperlink>
        </w:p>
        <w:p w14:paraId="70FC5565" w14:textId="14F88BED" w:rsidR="00D1537B" w:rsidRDefault="00D1537B">
          <w:pPr>
            <w:pStyle w:val="Verzeichnis1"/>
            <w:rPr>
              <w:sz w:val="22"/>
            </w:rPr>
          </w:pPr>
          <w:hyperlink w:anchor="_Toc38892189" w:history="1">
            <w:r w:rsidRPr="00996742">
              <w:rPr>
                <w:rStyle w:val="Hyperlink"/>
              </w:rPr>
              <w:t>Anhang IV: Funktionen</w:t>
            </w:r>
            <w:r>
              <w:rPr>
                <w:webHidden/>
              </w:rPr>
              <w:tab/>
            </w:r>
            <w:r>
              <w:rPr>
                <w:webHidden/>
              </w:rPr>
              <w:fldChar w:fldCharType="begin"/>
            </w:r>
            <w:r>
              <w:rPr>
                <w:webHidden/>
              </w:rPr>
              <w:instrText xml:space="preserve"> PAGEREF _Toc38892189 \h </w:instrText>
            </w:r>
            <w:r>
              <w:rPr>
                <w:webHidden/>
              </w:rPr>
            </w:r>
            <w:r>
              <w:rPr>
                <w:webHidden/>
              </w:rPr>
              <w:fldChar w:fldCharType="separate"/>
            </w:r>
            <w:r>
              <w:rPr>
                <w:webHidden/>
              </w:rPr>
              <w:t>21</w:t>
            </w:r>
            <w:r>
              <w:rPr>
                <w:webHidden/>
              </w:rPr>
              <w:fldChar w:fldCharType="end"/>
            </w:r>
          </w:hyperlink>
        </w:p>
        <w:p w14:paraId="1B64F942" w14:textId="59C4624A" w:rsidR="00D1537B" w:rsidRDefault="00D1537B">
          <w:pPr>
            <w:pStyle w:val="Verzeichnis1"/>
            <w:rPr>
              <w:sz w:val="22"/>
            </w:rPr>
          </w:pPr>
          <w:hyperlink w:anchor="_Toc38892190" w:history="1">
            <w:r w:rsidRPr="00996742">
              <w:rPr>
                <w:rStyle w:val="Hyperlink"/>
              </w:rPr>
              <w:t>Anhang V: Historie der Auffälligkeitskriterien</w:t>
            </w:r>
            <w:r>
              <w:rPr>
                <w:webHidden/>
              </w:rPr>
              <w:tab/>
            </w:r>
            <w:r>
              <w:rPr>
                <w:webHidden/>
              </w:rPr>
              <w:fldChar w:fldCharType="begin"/>
            </w:r>
            <w:r>
              <w:rPr>
                <w:webHidden/>
              </w:rPr>
              <w:instrText xml:space="preserve"> PAGEREF _Toc38892190 \h </w:instrText>
            </w:r>
            <w:r>
              <w:rPr>
                <w:webHidden/>
              </w:rPr>
            </w:r>
            <w:r>
              <w:rPr>
                <w:webHidden/>
              </w:rPr>
              <w:fldChar w:fldCharType="separate"/>
            </w:r>
            <w:r>
              <w:rPr>
                <w:webHidden/>
              </w:rPr>
              <w:t>22</w:t>
            </w:r>
            <w:r>
              <w:rPr>
                <w:webHidden/>
              </w:rPr>
              <w:fldChar w:fldCharType="end"/>
            </w:r>
          </w:hyperlink>
        </w:p>
        <w:p w14:paraId="208D2D3D" w14:textId="5C01A1E8" w:rsidR="00CA1189" w:rsidRPr="00FB7D7D" w:rsidRDefault="00F46B13" w:rsidP="000F3DAF">
          <w:pPr>
            <w:pStyle w:val="Verzeichnis1"/>
            <w:rPr>
              <w:sz w:val="2"/>
              <w:szCs w:val="2"/>
            </w:rPr>
          </w:pPr>
          <w:r>
            <w:rPr>
              <w:b/>
              <w:bCs/>
            </w:rPr>
            <w:fldChar w:fldCharType="end"/>
          </w:r>
        </w:p>
      </w:sdtContent>
    </w:sdt>
    <w:bookmarkEnd w:id="12" w:displacedByCustomXml="prev"/>
    <w:p w14:paraId="630D3BB9" w14:textId="77777777" w:rsidR="00912AEA" w:rsidRDefault="00912AEA">
      <w:pPr>
        <w:sectPr w:rsidR="00912AEA"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0DB91BC0" w14:textId="77777777" w:rsidR="00293DEF" w:rsidRDefault="00D1537B" w:rsidP="00271720">
      <w:pPr>
        <w:pStyle w:val="berschrift1ohneGliederung"/>
      </w:pPr>
      <w:bookmarkStart w:id="13" w:name="_Toc38892180"/>
      <w:r>
        <w:lastRenderedPageBreak/>
        <w:t>813070: Häufig führendes Symptom 'sonstiges'</w:t>
      </w:r>
      <w:bookmarkEnd w:id="13"/>
    </w:p>
    <w:p w14:paraId="116A4BAD" w14:textId="77777777" w:rsidR="000F0644" w:rsidRDefault="00D1537B" w:rsidP="00492E33">
      <w:pPr>
        <w:pStyle w:val="Absatzberschriftebene2nurinNavigation"/>
      </w:pPr>
      <w:r>
        <w:t>Verwendete Datenfelder</w:t>
      </w:r>
    </w:p>
    <w:p w14:paraId="35E5E4CB" w14:textId="77777777" w:rsidR="001046CA" w:rsidRPr="005319EE" w:rsidRDefault="00D1537B"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7C312A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F871B62" w14:textId="77777777" w:rsidR="00216CD3" w:rsidRPr="009E2B0C" w:rsidRDefault="00D1537B" w:rsidP="00F36061">
            <w:pPr>
              <w:pStyle w:val="Tabellenkopf"/>
            </w:pPr>
            <w:r>
              <w:t>Item</w:t>
            </w:r>
          </w:p>
        </w:tc>
        <w:tc>
          <w:tcPr>
            <w:tcW w:w="1097" w:type="pct"/>
          </w:tcPr>
          <w:p w14:paraId="0D325E10" w14:textId="77777777" w:rsidR="00216CD3" w:rsidRPr="009E2B0C" w:rsidRDefault="00D1537B" w:rsidP="00F36061">
            <w:pPr>
              <w:pStyle w:val="Tabellenkopf"/>
            </w:pPr>
            <w:r>
              <w:t>Bezeichnung</w:t>
            </w:r>
          </w:p>
        </w:tc>
        <w:tc>
          <w:tcPr>
            <w:tcW w:w="326" w:type="pct"/>
          </w:tcPr>
          <w:p w14:paraId="604F4F06" w14:textId="77777777" w:rsidR="00216CD3" w:rsidRPr="009E2B0C" w:rsidRDefault="00D1537B" w:rsidP="00F36061">
            <w:pPr>
              <w:pStyle w:val="Tabellenkopf"/>
            </w:pPr>
            <w:r>
              <w:t>M/K</w:t>
            </w:r>
          </w:p>
        </w:tc>
        <w:tc>
          <w:tcPr>
            <w:tcW w:w="1792" w:type="pct"/>
          </w:tcPr>
          <w:p w14:paraId="5D977065" w14:textId="77777777" w:rsidR="00216CD3" w:rsidRPr="009E2B0C" w:rsidRDefault="00D1537B" w:rsidP="00F36061">
            <w:pPr>
              <w:pStyle w:val="Tabellenkopf"/>
            </w:pPr>
            <w:r>
              <w:t>Schlüssel/Formel</w:t>
            </w:r>
          </w:p>
        </w:tc>
        <w:tc>
          <w:tcPr>
            <w:tcW w:w="1184" w:type="pct"/>
          </w:tcPr>
          <w:p w14:paraId="15BFBD04" w14:textId="77777777" w:rsidR="00216CD3" w:rsidRPr="009E2B0C" w:rsidRDefault="00D1537B" w:rsidP="00DA3905">
            <w:pPr>
              <w:pStyle w:val="Tabellenkopf"/>
              <w:ind w:left="108" w:right="28"/>
            </w:pPr>
            <w:r>
              <w:t>Feldname</w:t>
            </w:r>
            <w:r>
              <w:t xml:space="preserve">  </w:t>
            </w:r>
          </w:p>
        </w:tc>
      </w:tr>
      <w:tr w:rsidR="00216CD3" w:rsidRPr="00743DF3" w14:paraId="2C6AE62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1AE6B9B" w14:textId="77777777" w:rsidR="00216CD3" w:rsidRPr="00743DF3" w:rsidRDefault="00D1537B" w:rsidP="00F36061">
            <w:pPr>
              <w:pStyle w:val="Tabellentext"/>
            </w:pPr>
            <w:r>
              <w:t>17:B</w:t>
            </w:r>
          </w:p>
        </w:tc>
        <w:tc>
          <w:tcPr>
            <w:tcW w:w="1097" w:type="pct"/>
          </w:tcPr>
          <w:p w14:paraId="6B62C6F0" w14:textId="77777777" w:rsidR="00216CD3" w:rsidRPr="00743DF3" w:rsidRDefault="00D1537B" w:rsidP="00F36061">
            <w:pPr>
              <w:pStyle w:val="Tabellentext"/>
            </w:pPr>
            <w:r>
              <w:t>führendes Symptom</w:t>
            </w:r>
          </w:p>
        </w:tc>
        <w:tc>
          <w:tcPr>
            <w:tcW w:w="326" w:type="pct"/>
          </w:tcPr>
          <w:p w14:paraId="4776D6C7" w14:textId="77777777" w:rsidR="00216CD3" w:rsidRPr="00743DF3" w:rsidRDefault="00D1537B" w:rsidP="00F36061">
            <w:pPr>
              <w:pStyle w:val="Tabellentext"/>
            </w:pPr>
            <w:r>
              <w:t>M</w:t>
            </w:r>
          </w:p>
        </w:tc>
        <w:tc>
          <w:tcPr>
            <w:tcW w:w="1792" w:type="pct"/>
          </w:tcPr>
          <w:p w14:paraId="351A7838" w14:textId="77777777" w:rsidR="00216CD3" w:rsidRPr="00743DF3" w:rsidRDefault="00D1537B" w:rsidP="0053781D">
            <w:pPr>
              <w:pStyle w:val="Tabellentext"/>
              <w:ind w:left="564" w:hanging="451"/>
            </w:pPr>
            <w:r>
              <w:t>0 =</w:t>
            </w:r>
            <w:r>
              <w:tab/>
              <w:t>keines (asymptomatisch)</w:t>
            </w:r>
          </w:p>
          <w:p w14:paraId="5382D3B6" w14:textId="77777777" w:rsidR="00216CD3" w:rsidRPr="00743DF3" w:rsidRDefault="00D1537B" w:rsidP="0053781D">
            <w:pPr>
              <w:pStyle w:val="Tabellentext"/>
              <w:ind w:left="564" w:hanging="451"/>
            </w:pPr>
            <w:r>
              <w:t>1 =</w:t>
            </w:r>
            <w:r>
              <w:tab/>
            </w:r>
            <w:r>
              <w:t>Präsynkope/​Schwindel</w:t>
            </w:r>
          </w:p>
          <w:p w14:paraId="5D00BF03" w14:textId="77777777" w:rsidR="00216CD3" w:rsidRPr="00743DF3" w:rsidRDefault="00D1537B" w:rsidP="0053781D">
            <w:pPr>
              <w:pStyle w:val="Tabellentext"/>
              <w:ind w:left="564" w:hanging="451"/>
            </w:pPr>
            <w:r>
              <w:t>2 =</w:t>
            </w:r>
            <w:r>
              <w:tab/>
              <w:t>Synkope einmalig</w:t>
            </w:r>
          </w:p>
          <w:p w14:paraId="00ACC463" w14:textId="77777777" w:rsidR="00216CD3" w:rsidRPr="00743DF3" w:rsidRDefault="00D1537B" w:rsidP="0053781D">
            <w:pPr>
              <w:pStyle w:val="Tabellentext"/>
              <w:ind w:left="564" w:hanging="451"/>
            </w:pPr>
            <w:r>
              <w:t>3 =</w:t>
            </w:r>
            <w:r>
              <w:tab/>
              <w:t>Synkope rezidivierend</w:t>
            </w:r>
          </w:p>
          <w:p w14:paraId="7EF6CBD3" w14:textId="77777777" w:rsidR="00216CD3" w:rsidRPr="00743DF3" w:rsidRDefault="00D1537B" w:rsidP="0053781D">
            <w:pPr>
              <w:pStyle w:val="Tabellentext"/>
              <w:ind w:left="564" w:hanging="451"/>
            </w:pPr>
            <w:r>
              <w:t>4 =</w:t>
            </w:r>
            <w:r>
              <w:tab/>
              <w:t>synkopenbedingte Verletzung</w:t>
            </w:r>
          </w:p>
          <w:p w14:paraId="5CF650E4" w14:textId="77777777" w:rsidR="00216CD3" w:rsidRPr="00743DF3" w:rsidRDefault="00D1537B" w:rsidP="0053781D">
            <w:pPr>
              <w:pStyle w:val="Tabellentext"/>
              <w:ind w:left="564" w:hanging="451"/>
            </w:pPr>
            <w:r>
              <w:t>5 =</w:t>
            </w:r>
            <w:r>
              <w:tab/>
              <w:t>Herzinsuffizienz</w:t>
            </w:r>
          </w:p>
          <w:p w14:paraId="708A2E24" w14:textId="77777777" w:rsidR="00216CD3" w:rsidRPr="00743DF3" w:rsidRDefault="00D1537B" w:rsidP="0053781D">
            <w:pPr>
              <w:pStyle w:val="Tabellentext"/>
              <w:ind w:left="564" w:hanging="451"/>
            </w:pPr>
            <w:r>
              <w:t>8 =</w:t>
            </w:r>
            <w:r>
              <w:tab/>
              <w:t>Symptome einer Vorhofpfropfung: spontan oder infolge Schrittmachersyndrom</w:t>
            </w:r>
          </w:p>
          <w:p w14:paraId="001909D4" w14:textId="77777777" w:rsidR="00216CD3" w:rsidRPr="00743DF3" w:rsidRDefault="00D1537B" w:rsidP="0053781D">
            <w:pPr>
              <w:pStyle w:val="Tabellentext"/>
              <w:ind w:left="564" w:hanging="451"/>
            </w:pPr>
            <w:r>
              <w:t>9 =</w:t>
            </w:r>
            <w:r>
              <w:tab/>
              <w:t>asymptomatisch unter externer Stimulation</w:t>
            </w:r>
          </w:p>
          <w:p w14:paraId="5B9AA91C" w14:textId="77777777" w:rsidR="00216CD3" w:rsidRPr="00743DF3" w:rsidRDefault="00D1537B" w:rsidP="0053781D">
            <w:pPr>
              <w:pStyle w:val="Tabellentext"/>
              <w:ind w:left="564" w:hanging="451"/>
            </w:pPr>
            <w:r>
              <w:t>99 =</w:t>
            </w:r>
            <w:r>
              <w:tab/>
            </w:r>
            <w:r>
              <w:t>sonstiges</w:t>
            </w:r>
          </w:p>
        </w:tc>
        <w:tc>
          <w:tcPr>
            <w:tcW w:w="1184" w:type="pct"/>
          </w:tcPr>
          <w:p w14:paraId="57567F9F" w14:textId="77777777" w:rsidR="00216CD3" w:rsidRPr="00743DF3" w:rsidRDefault="00D1537B" w:rsidP="00F36061">
            <w:pPr>
              <w:pStyle w:val="Tabellentext"/>
            </w:pPr>
            <w:r>
              <w:t>FUEHRSYMPTOM</w:t>
            </w:r>
          </w:p>
        </w:tc>
      </w:tr>
    </w:tbl>
    <w:p w14:paraId="1C0D5060" w14:textId="77777777" w:rsidR="00912AEA" w:rsidRDefault="00912AEA">
      <w:pPr>
        <w:sectPr w:rsidR="00912AEA"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5D1284D" w14:textId="77777777" w:rsidR="006D1B0D" w:rsidRDefault="00D1537B"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32770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3D902" w14:textId="09E717B9" w:rsidR="000517F0" w:rsidRPr="000517F0" w:rsidRDefault="00B376A8" w:rsidP="009A6A2C">
            <w:pPr>
              <w:pStyle w:val="Tabellenkopf"/>
            </w:pPr>
            <w:del w:id="14" w:author="IQTIG" w:date="2020-04-27T15:01:00Z">
              <w:r>
                <w:delText>AK-</w:delText>
              </w:r>
            </w:del>
            <w:r w:rsidR="00D1537B">
              <w:t>ID</w:t>
            </w:r>
          </w:p>
        </w:tc>
        <w:tc>
          <w:tcPr>
            <w:tcW w:w="5895" w:type="dxa"/>
          </w:tcPr>
          <w:p w14:paraId="22A8DCB2"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813070</w:t>
            </w:r>
          </w:p>
        </w:tc>
      </w:tr>
      <w:tr w:rsidR="00C83B05" w14:paraId="11466B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18B3C4" w14:textId="77777777" w:rsidR="00C83B05" w:rsidRDefault="00D1537B" w:rsidP="009A6A2C">
            <w:pPr>
              <w:pStyle w:val="Tabellenkopf"/>
            </w:pPr>
            <w:r>
              <w:t>Jahr der Erstanwendung</w:t>
            </w:r>
          </w:p>
        </w:tc>
        <w:tc>
          <w:tcPr>
            <w:tcW w:w="5895" w:type="dxa"/>
          </w:tcPr>
          <w:p w14:paraId="5DB559E4"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6931DD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85A8CA" w14:textId="77777777" w:rsidR="00C83B05" w:rsidRDefault="00D1537B" w:rsidP="009A6A2C">
            <w:pPr>
              <w:pStyle w:val="Tabellenkopf"/>
            </w:pPr>
            <w:r>
              <w:t>Begründung für die Auswahl</w:t>
            </w:r>
          </w:p>
        </w:tc>
        <w:tc>
          <w:tcPr>
            <w:tcW w:w="5895" w:type="dxa"/>
          </w:tcPr>
          <w:p w14:paraId="03A929C6"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BB442FC"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Das führende Symptom ist ein Datenfeld, das zur Berechnung des Qualitätsindikators der leitlinienkonformen Indikationsstellung von zentraler Bedeutung ist. Wird in vielen Fällen ein sonstiges Symptom dokumentiert, ist eine korrekte Berechnung dieses Indika</w:t>
            </w:r>
            <w:r>
              <w:t>tors deshalb nicht mehr möglich.</w:t>
            </w:r>
          </w:p>
          <w:p w14:paraId="1D7A7DEA"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F3D2E9B"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pPr>
            <w:r>
              <w:t>Der Schlüsseleintrag „sonstige“ wird zur Vereinfachung der Dokumentation unangemessen häufig gewählt.</w:t>
            </w:r>
          </w:p>
        </w:tc>
      </w:tr>
      <w:tr w:rsidR="00C83B05" w14:paraId="7DC65D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1603AB" w14:textId="77777777" w:rsidR="00C83B05" w:rsidRDefault="00D1537B" w:rsidP="00AD72D5">
            <w:pPr>
              <w:pStyle w:val="Tabellenkopf"/>
            </w:pPr>
            <w:r>
              <w:t>B</w:t>
            </w:r>
            <w:r>
              <w:t>ezug zu anderen</w:t>
            </w:r>
            <w:r>
              <w:br/>
            </w:r>
            <w:r>
              <w:t>Q</w:t>
            </w:r>
            <w:r>
              <w:t>ualitätsi</w:t>
            </w:r>
            <w:r>
              <w:t>ndikatoren</w:t>
            </w:r>
            <w:r>
              <w:t>/Kennzahlen</w:t>
            </w:r>
          </w:p>
        </w:tc>
        <w:tc>
          <w:tcPr>
            <w:tcW w:w="5895" w:type="dxa"/>
          </w:tcPr>
          <w:p w14:paraId="1C9791F0" w14:textId="77777777" w:rsidR="00C83B05" w:rsidRPr="00C83B05"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101803: Leitlinienkonforme Indikation </w:t>
            </w:r>
            <w:r>
              <w:br/>
              <w:t>54140: Leitlinienkonfo</w:t>
            </w:r>
            <w:r>
              <w:t>rme Systemwahl</w:t>
            </w:r>
          </w:p>
        </w:tc>
      </w:tr>
      <w:tr w:rsidR="000517F0" w14:paraId="735551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85C9A" w14:textId="77777777" w:rsidR="000517F0" w:rsidRDefault="00D1537B" w:rsidP="009975E4">
            <w:pPr>
              <w:pStyle w:val="Tabellenkopf"/>
            </w:pPr>
            <w:r>
              <w:t>Berechnung</w:t>
            </w:r>
            <w:r>
              <w:t>sart</w:t>
            </w:r>
          </w:p>
        </w:tc>
        <w:tc>
          <w:tcPr>
            <w:tcW w:w="5895" w:type="dxa"/>
          </w:tcPr>
          <w:p w14:paraId="7C055330"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2B825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40A77" w14:textId="77777777" w:rsidR="000517F0" w:rsidRDefault="00D1537B" w:rsidP="009A6A2C">
            <w:pPr>
              <w:pStyle w:val="Tabellenkopf"/>
            </w:pPr>
            <w:r>
              <w:t>Referenzbereich 2019</w:t>
            </w:r>
          </w:p>
        </w:tc>
        <w:tc>
          <w:tcPr>
            <w:tcW w:w="5895" w:type="dxa"/>
          </w:tcPr>
          <w:p w14:paraId="3AE23280" w14:textId="0185BC13"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1:00Z">
              <w:r w:rsidR="00B376A8">
                <w:delText>x</w:delText>
              </w:r>
            </w:del>
            <w:ins w:id="16" w:author="IQTIG" w:date="2020-04-27T15:01:00Z">
              <w:r>
                <w:t>2,97</w:t>
              </w:r>
            </w:ins>
            <w:r>
              <w:t xml:space="preserve"> % (95. Perzentil)</w:t>
            </w:r>
          </w:p>
        </w:tc>
      </w:tr>
      <w:tr w:rsidR="000517F0" w14:paraId="0C9F7D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95BA9E" w14:textId="77777777" w:rsidR="000517F0" w:rsidRDefault="00D1537B" w:rsidP="00A3278E">
            <w:pPr>
              <w:pStyle w:val="Tabellenkopf"/>
            </w:pPr>
            <w:r w:rsidRPr="00E37ACC">
              <w:t>R</w:t>
            </w:r>
            <w:r>
              <w:t xml:space="preserve">eferenzbereich </w:t>
            </w:r>
            <w:r>
              <w:t>2018</w:t>
            </w:r>
          </w:p>
        </w:tc>
        <w:tc>
          <w:tcPr>
            <w:tcW w:w="5895" w:type="dxa"/>
          </w:tcPr>
          <w:p w14:paraId="34250E39"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3,82 % (95. Perzentil)</w:t>
            </w:r>
          </w:p>
        </w:tc>
      </w:tr>
      <w:tr w:rsidR="00B66E40" w14:paraId="4F89C9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B98D7" w14:textId="77777777" w:rsidR="00B66E40" w:rsidRDefault="00D1537B" w:rsidP="009A6A2C">
            <w:pPr>
              <w:pStyle w:val="Tabellenkopf"/>
            </w:pPr>
            <w:r>
              <w:t>Erläuterung zum Referenzbereich</w:t>
            </w:r>
            <w:r>
              <w:t xml:space="preserve"> </w:t>
            </w:r>
            <w:r>
              <w:t>2019</w:t>
            </w:r>
          </w:p>
        </w:tc>
        <w:tc>
          <w:tcPr>
            <w:tcW w:w="5895" w:type="dxa"/>
          </w:tcPr>
          <w:p w14:paraId="1B1353FD"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D44C6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FAB33A" w14:textId="77777777" w:rsidR="00B66E40" w:rsidRDefault="00D1537B" w:rsidP="009A6A2C">
            <w:pPr>
              <w:pStyle w:val="Tabellenkopf"/>
            </w:pPr>
            <w:r>
              <w:t>Erläuterung zum Strukturierten</w:t>
            </w:r>
            <w:r>
              <w:t xml:space="preserve"> </w:t>
            </w:r>
            <w:r>
              <w:t>Dialog bzw.</w:t>
            </w:r>
            <w:r>
              <w:t xml:space="preserve"> </w:t>
            </w:r>
            <w:r>
              <w:t>Stellungnahmeverfahren 2019</w:t>
            </w:r>
          </w:p>
        </w:tc>
        <w:tc>
          <w:tcPr>
            <w:tcW w:w="5895" w:type="dxa"/>
          </w:tcPr>
          <w:p w14:paraId="73BAB87F"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FDDBA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28DE753" w14:textId="77777777" w:rsidR="00B66E40" w:rsidRPr="00E37ACC" w:rsidRDefault="00D1537B" w:rsidP="009A6A2C">
            <w:pPr>
              <w:pStyle w:val="Tabellenkopf"/>
            </w:pPr>
            <w:r w:rsidRPr="00E37ACC">
              <w:t>Rechenregeln</w:t>
            </w:r>
          </w:p>
        </w:tc>
        <w:tc>
          <w:tcPr>
            <w:tcW w:w="5895" w:type="dxa"/>
          </w:tcPr>
          <w:p w14:paraId="08F0293B"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06A7A41"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führendem Symptom 'sonstiges'</w:t>
            </w:r>
          </w:p>
          <w:p w14:paraId="0FE0BD79"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BD184BA"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w:t>
            </w:r>
          </w:p>
        </w:tc>
      </w:tr>
      <w:tr w:rsidR="00B66E40" w14:paraId="5D80BD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84DBFF4" w14:textId="77777777" w:rsidR="00B66E40" w:rsidRPr="00E37ACC" w:rsidRDefault="00D1537B" w:rsidP="009A6A2C">
            <w:pPr>
              <w:pStyle w:val="Tabellenkopf"/>
            </w:pPr>
            <w:r w:rsidRPr="00E37ACC">
              <w:t>Erläuterung der Rechenregel</w:t>
            </w:r>
          </w:p>
        </w:tc>
        <w:tc>
          <w:tcPr>
            <w:tcW w:w="5895" w:type="dxa"/>
          </w:tcPr>
          <w:p w14:paraId="49C9CB15"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086A1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F274F3" w14:textId="77777777" w:rsidR="00B66E40" w:rsidRPr="00E37ACC" w:rsidRDefault="00D1537B" w:rsidP="009A6A2C">
            <w:pPr>
              <w:pStyle w:val="Tabellenkopf"/>
            </w:pPr>
            <w:r w:rsidRPr="00E37ACC">
              <w:t>Teildatensatzbezug</w:t>
            </w:r>
          </w:p>
        </w:tc>
        <w:tc>
          <w:tcPr>
            <w:tcW w:w="5895" w:type="dxa"/>
          </w:tcPr>
          <w:p w14:paraId="267D5084"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3C715F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E726DF" w14:textId="77777777" w:rsidR="00C83B05" w:rsidRPr="00E37ACC" w:rsidRDefault="00D1537B" w:rsidP="009A6A2C">
            <w:pPr>
              <w:pStyle w:val="Tabellenkopf"/>
            </w:pPr>
            <w:r>
              <w:t>Mindestanzahl Zähler</w:t>
            </w:r>
          </w:p>
        </w:tc>
        <w:tc>
          <w:tcPr>
            <w:tcW w:w="5895" w:type="dxa"/>
          </w:tcPr>
          <w:p w14:paraId="39CB0451"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361133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7B0D3F" w14:textId="77777777" w:rsidR="00C83B05" w:rsidRPr="00E37ACC" w:rsidRDefault="00D1537B" w:rsidP="009A6A2C">
            <w:pPr>
              <w:pStyle w:val="Tabellenkopf"/>
            </w:pPr>
            <w:r>
              <w:t>Mindestanzahl Nenner</w:t>
            </w:r>
          </w:p>
        </w:tc>
        <w:tc>
          <w:tcPr>
            <w:tcW w:w="5895" w:type="dxa"/>
          </w:tcPr>
          <w:p w14:paraId="5FB82285"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788F4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1CCFA" w14:textId="77777777" w:rsidR="00B66E40" w:rsidRPr="00E37ACC" w:rsidRDefault="00D1537B" w:rsidP="009A6A2C">
            <w:pPr>
              <w:pStyle w:val="Tabellenkopf"/>
            </w:pPr>
            <w:r>
              <w:t>Zähler (Formel)</w:t>
            </w:r>
          </w:p>
        </w:tc>
        <w:tc>
          <w:tcPr>
            <w:tcW w:w="5895" w:type="dxa"/>
          </w:tcPr>
          <w:p w14:paraId="0D816193" w14:textId="77777777" w:rsidR="00B66E40" w:rsidRPr="00722F75" w:rsidRDefault="00D1537B" w:rsidP="00722F75">
            <w:pPr>
              <w:pStyle w:val="CodeOhneSilbentrennung"/>
              <w:cnfStyle w:val="000000000000" w:firstRow="0" w:lastRow="0" w:firstColumn="0" w:lastColumn="0" w:oddVBand="0" w:evenVBand="0" w:oddHBand="0" w:evenHBand="0" w:firstRowFirstColumn="0" w:firstRowLastColumn="0" w:lastRowFirstColumn="0" w:lastRowLastColumn="0"/>
            </w:pPr>
            <w:r>
              <w:t>FUEHRSYMPTOM %==% 99</w:t>
            </w:r>
          </w:p>
        </w:tc>
      </w:tr>
      <w:tr w:rsidR="00B66E40" w14:paraId="265981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0D6AC0" w14:textId="77777777" w:rsidR="00B66E40" w:rsidRPr="00E37ACC" w:rsidRDefault="00D1537B" w:rsidP="009A6A2C">
            <w:pPr>
              <w:pStyle w:val="Tabellenkopf"/>
            </w:pPr>
            <w:r w:rsidRPr="00E37ACC">
              <w:t>Nenner (Formel)</w:t>
            </w:r>
          </w:p>
        </w:tc>
        <w:tc>
          <w:tcPr>
            <w:tcW w:w="5895" w:type="dxa"/>
          </w:tcPr>
          <w:p w14:paraId="49C504E4" w14:textId="77777777" w:rsidR="00B66E40" w:rsidRPr="00722F75" w:rsidRDefault="00D1537B"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668645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8FB4F" w14:textId="77777777" w:rsidR="00B66E40" w:rsidRPr="00E37ACC" w:rsidRDefault="00D1537B" w:rsidP="009A6A2C">
            <w:pPr>
              <w:pStyle w:val="Tabellenkopf"/>
            </w:pPr>
            <w:r w:rsidRPr="00E37ACC">
              <w:t>Verwendete Funktionen</w:t>
            </w:r>
          </w:p>
        </w:tc>
        <w:tc>
          <w:tcPr>
            <w:tcW w:w="5895" w:type="dxa"/>
          </w:tcPr>
          <w:p w14:paraId="1D8DDDE4" w14:textId="77777777" w:rsidR="00B66E40" w:rsidRPr="00D817EF" w:rsidRDefault="00D1537B"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A85D2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2AD8A1" w14:textId="77777777" w:rsidR="00B66E40" w:rsidRPr="00E37ACC" w:rsidRDefault="00D1537B" w:rsidP="009A6A2C">
            <w:pPr>
              <w:pStyle w:val="Tabellenkopf"/>
            </w:pPr>
            <w:r w:rsidRPr="00E37ACC">
              <w:t>Verwendete Listen</w:t>
            </w:r>
          </w:p>
        </w:tc>
        <w:tc>
          <w:tcPr>
            <w:tcW w:w="5895" w:type="dxa"/>
          </w:tcPr>
          <w:p w14:paraId="2EC584D6" w14:textId="77777777" w:rsidR="00B0537E" w:rsidRPr="003E64DF" w:rsidRDefault="00D1537B"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A363D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DF7FD3" w14:textId="77777777" w:rsidR="00B66E40" w:rsidRPr="00E37ACC" w:rsidRDefault="00D1537B" w:rsidP="00AD72D5">
            <w:pPr>
              <w:pStyle w:val="Tabellenkopf"/>
            </w:pPr>
            <w:r>
              <w:t>Vergleichbarkeit mit</w:t>
            </w:r>
            <w:r>
              <w:br/>
            </w:r>
            <w:r>
              <w:t>Vorjahresergebnissen</w:t>
            </w:r>
          </w:p>
        </w:tc>
        <w:tc>
          <w:tcPr>
            <w:tcW w:w="5895" w:type="dxa"/>
          </w:tcPr>
          <w:p w14:paraId="5B377953"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DDF0AAA" w14:textId="77777777" w:rsidR="009E1781" w:rsidRPr="00CC72DB" w:rsidRDefault="00D1537B" w:rsidP="00CC72DB">
      <w:pPr>
        <w:pStyle w:val="Tabellentext"/>
        <w:spacing w:before="0"/>
        <w:ind w:left="0"/>
        <w:rPr>
          <w:sz w:val="2"/>
          <w:szCs w:val="2"/>
        </w:rPr>
      </w:pPr>
    </w:p>
    <w:p w14:paraId="40A8D8AD" w14:textId="77777777" w:rsidR="00912AEA" w:rsidRDefault="00912AEA">
      <w:pPr>
        <w:sectPr w:rsidR="00912AEA" w:rsidSect="001E71EA">
          <w:pgSz w:w="11906" w:h="16838" w:code="9"/>
          <w:pgMar w:top="1418" w:right="1134" w:bottom="1418" w:left="1701" w:header="454" w:footer="737" w:gutter="0"/>
          <w:cols w:space="708"/>
          <w:docGrid w:linePitch="360"/>
        </w:sectPr>
      </w:pPr>
    </w:p>
    <w:p w14:paraId="288D322D" w14:textId="77777777" w:rsidR="00293DEF" w:rsidRDefault="00D1537B" w:rsidP="00271720">
      <w:pPr>
        <w:pStyle w:val="berschrift1ohneGliederung"/>
      </w:pPr>
      <w:bookmarkStart w:id="17" w:name="_Toc38892181"/>
      <w:r>
        <w:lastRenderedPageBreak/>
        <w:t>813071: Häufig führende Indikation 'sonstiges'</w:t>
      </w:r>
      <w:bookmarkEnd w:id="17"/>
    </w:p>
    <w:p w14:paraId="4BCAAD35" w14:textId="77777777" w:rsidR="000F0644" w:rsidRDefault="00D1537B" w:rsidP="00492E33">
      <w:pPr>
        <w:pStyle w:val="Absatzberschriftebene2nurinNavigation"/>
      </w:pPr>
      <w:r>
        <w:t xml:space="preserve">Verwendete </w:t>
      </w:r>
      <w:r>
        <w:t>Datenfelder</w:t>
      </w:r>
    </w:p>
    <w:p w14:paraId="3963A152" w14:textId="77777777" w:rsidR="001046CA" w:rsidRPr="005319EE" w:rsidRDefault="00D1537B"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0A032E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E30A32D" w14:textId="77777777" w:rsidR="00216CD3" w:rsidRPr="009E2B0C" w:rsidRDefault="00D1537B" w:rsidP="00F36061">
            <w:pPr>
              <w:pStyle w:val="Tabellenkopf"/>
            </w:pPr>
            <w:r>
              <w:t>Item</w:t>
            </w:r>
          </w:p>
        </w:tc>
        <w:tc>
          <w:tcPr>
            <w:tcW w:w="1097" w:type="pct"/>
          </w:tcPr>
          <w:p w14:paraId="6AF0CDC3" w14:textId="77777777" w:rsidR="00216CD3" w:rsidRPr="009E2B0C" w:rsidRDefault="00D1537B" w:rsidP="00F36061">
            <w:pPr>
              <w:pStyle w:val="Tabellenkopf"/>
            </w:pPr>
            <w:r>
              <w:t>Bezeichnung</w:t>
            </w:r>
          </w:p>
        </w:tc>
        <w:tc>
          <w:tcPr>
            <w:tcW w:w="326" w:type="pct"/>
          </w:tcPr>
          <w:p w14:paraId="33129891" w14:textId="77777777" w:rsidR="00216CD3" w:rsidRPr="009E2B0C" w:rsidRDefault="00D1537B" w:rsidP="00F36061">
            <w:pPr>
              <w:pStyle w:val="Tabellenkopf"/>
            </w:pPr>
            <w:r>
              <w:t>M/K</w:t>
            </w:r>
          </w:p>
        </w:tc>
        <w:tc>
          <w:tcPr>
            <w:tcW w:w="1792" w:type="pct"/>
          </w:tcPr>
          <w:p w14:paraId="6B73CDB6" w14:textId="77777777" w:rsidR="00216CD3" w:rsidRPr="009E2B0C" w:rsidRDefault="00D1537B" w:rsidP="00F36061">
            <w:pPr>
              <w:pStyle w:val="Tabellenkopf"/>
            </w:pPr>
            <w:r>
              <w:t>Schlüssel/Formel</w:t>
            </w:r>
          </w:p>
        </w:tc>
        <w:tc>
          <w:tcPr>
            <w:tcW w:w="1184" w:type="pct"/>
          </w:tcPr>
          <w:p w14:paraId="54A7B38E" w14:textId="77777777" w:rsidR="00216CD3" w:rsidRPr="009E2B0C" w:rsidRDefault="00D1537B" w:rsidP="00DA3905">
            <w:pPr>
              <w:pStyle w:val="Tabellenkopf"/>
              <w:ind w:left="108" w:right="28"/>
            </w:pPr>
            <w:r>
              <w:t>Feldname</w:t>
            </w:r>
            <w:r>
              <w:t xml:space="preserve">  </w:t>
            </w:r>
          </w:p>
        </w:tc>
      </w:tr>
      <w:tr w:rsidR="00216CD3" w:rsidRPr="00743DF3" w14:paraId="1851187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CCE1D2A" w14:textId="77777777" w:rsidR="00216CD3" w:rsidRPr="00743DF3" w:rsidRDefault="00D1537B" w:rsidP="00F36061">
            <w:pPr>
              <w:pStyle w:val="Tabellentext"/>
            </w:pPr>
            <w:r>
              <w:t>19:B</w:t>
            </w:r>
          </w:p>
        </w:tc>
        <w:tc>
          <w:tcPr>
            <w:tcW w:w="1097" w:type="pct"/>
          </w:tcPr>
          <w:p w14:paraId="6A41AC25" w14:textId="77777777" w:rsidR="00216CD3" w:rsidRPr="00743DF3" w:rsidRDefault="00D1537B" w:rsidP="00F36061">
            <w:pPr>
              <w:pStyle w:val="Tabellentext"/>
            </w:pPr>
            <w:r>
              <w:t>führende Indikation zur Schrittmacherimplantation</w:t>
            </w:r>
          </w:p>
        </w:tc>
        <w:tc>
          <w:tcPr>
            <w:tcW w:w="326" w:type="pct"/>
          </w:tcPr>
          <w:p w14:paraId="74760A1D" w14:textId="77777777" w:rsidR="00216CD3" w:rsidRPr="00743DF3" w:rsidRDefault="00D1537B" w:rsidP="00F36061">
            <w:pPr>
              <w:pStyle w:val="Tabellentext"/>
            </w:pPr>
            <w:r>
              <w:t>M</w:t>
            </w:r>
          </w:p>
        </w:tc>
        <w:tc>
          <w:tcPr>
            <w:tcW w:w="1792" w:type="pct"/>
          </w:tcPr>
          <w:p w14:paraId="6F6EF258" w14:textId="77777777" w:rsidR="00216CD3" w:rsidRPr="00743DF3" w:rsidRDefault="00D1537B" w:rsidP="0053781D">
            <w:pPr>
              <w:pStyle w:val="Tabellentext"/>
              <w:ind w:left="564" w:hanging="451"/>
            </w:pPr>
            <w:r>
              <w:t>1 =</w:t>
            </w:r>
            <w:r>
              <w:tab/>
              <w:t>AV-Block I, II oder III</w:t>
            </w:r>
          </w:p>
          <w:p w14:paraId="0E5404E5" w14:textId="77777777" w:rsidR="00216CD3" w:rsidRPr="00743DF3" w:rsidRDefault="00D1537B" w:rsidP="0053781D">
            <w:pPr>
              <w:pStyle w:val="Tabellentext"/>
              <w:ind w:left="564" w:hanging="451"/>
            </w:pPr>
            <w:r>
              <w:t>5 =</w:t>
            </w:r>
            <w:r>
              <w:tab/>
              <w:t>Schenkelblock</w:t>
            </w:r>
          </w:p>
          <w:p w14:paraId="484C8076" w14:textId="77777777" w:rsidR="00216CD3" w:rsidRPr="00743DF3" w:rsidRDefault="00D1537B" w:rsidP="0053781D">
            <w:pPr>
              <w:pStyle w:val="Tabellentext"/>
              <w:ind w:left="564" w:hanging="451"/>
            </w:pPr>
            <w:r>
              <w:t>6 =</w:t>
            </w:r>
            <w:r>
              <w:tab/>
              <w:t xml:space="preserve">Sinusknotensyndrom (SSS) inklusive BTS (bei </w:t>
            </w:r>
            <w:r>
              <w:t>paroxysmalem/​persistierendem Vorhofflimmern)</w:t>
            </w:r>
          </w:p>
          <w:p w14:paraId="39E8FC58" w14:textId="77777777" w:rsidR="00216CD3" w:rsidRPr="00743DF3" w:rsidRDefault="00D1537B" w:rsidP="0053781D">
            <w:pPr>
              <w:pStyle w:val="Tabellentext"/>
              <w:ind w:left="564" w:hanging="451"/>
            </w:pPr>
            <w:r>
              <w:t>7 =</w:t>
            </w:r>
            <w:r>
              <w:tab/>
              <w:t>Bradykardie bei permanentem Vorhofflimmern</w:t>
            </w:r>
          </w:p>
          <w:p w14:paraId="3A258EC4" w14:textId="77777777" w:rsidR="00216CD3" w:rsidRPr="00743DF3" w:rsidRDefault="00D1537B" w:rsidP="0053781D">
            <w:pPr>
              <w:pStyle w:val="Tabellentext"/>
              <w:ind w:left="564" w:hanging="451"/>
            </w:pPr>
            <w:r>
              <w:t>8 =</w:t>
            </w:r>
            <w:r>
              <w:tab/>
              <w:t>Karotis-Sinus-Syndrom (CSS)</w:t>
            </w:r>
          </w:p>
          <w:p w14:paraId="4DE2C407" w14:textId="77777777" w:rsidR="00216CD3" w:rsidRPr="00743DF3" w:rsidRDefault="00D1537B" w:rsidP="0053781D">
            <w:pPr>
              <w:pStyle w:val="Tabellentext"/>
              <w:ind w:left="564" w:hanging="451"/>
            </w:pPr>
            <w:r>
              <w:t>9 =</w:t>
            </w:r>
            <w:r>
              <w:tab/>
              <w:t>Vasovagales Syndrom (VVS)</w:t>
            </w:r>
          </w:p>
          <w:p w14:paraId="0F871DAF" w14:textId="77777777" w:rsidR="00216CD3" w:rsidRPr="00743DF3" w:rsidRDefault="00D1537B" w:rsidP="0053781D">
            <w:pPr>
              <w:pStyle w:val="Tabellentext"/>
              <w:ind w:left="564" w:hanging="451"/>
            </w:pPr>
            <w:r>
              <w:t>10 =</w:t>
            </w:r>
            <w:r>
              <w:tab/>
              <w:t>kardiale Resynchronisationstherapie (CRT)</w:t>
            </w:r>
          </w:p>
          <w:p w14:paraId="4D8A6D95" w14:textId="77777777" w:rsidR="00216CD3" w:rsidRPr="00743DF3" w:rsidRDefault="00D1537B" w:rsidP="0053781D">
            <w:pPr>
              <w:pStyle w:val="Tabellentext"/>
              <w:ind w:left="564" w:hanging="451"/>
            </w:pPr>
            <w:r>
              <w:t>99 =</w:t>
            </w:r>
            <w:r>
              <w:tab/>
              <w:t>sonstiges</w:t>
            </w:r>
          </w:p>
        </w:tc>
        <w:tc>
          <w:tcPr>
            <w:tcW w:w="1184" w:type="pct"/>
          </w:tcPr>
          <w:p w14:paraId="529AD102" w14:textId="77777777" w:rsidR="00216CD3" w:rsidRPr="00743DF3" w:rsidRDefault="00D1537B" w:rsidP="00F36061">
            <w:pPr>
              <w:pStyle w:val="Tabellentext"/>
            </w:pPr>
            <w:r>
              <w:t>FUEHRINDIKHSM</w:t>
            </w:r>
          </w:p>
        </w:tc>
      </w:tr>
    </w:tbl>
    <w:p w14:paraId="7A234AF0" w14:textId="77777777" w:rsidR="00912AEA" w:rsidRDefault="00912AEA">
      <w:pPr>
        <w:sectPr w:rsidR="00912AEA"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6FED99E" w14:textId="77777777" w:rsidR="006D1B0D" w:rsidRDefault="00D1537B"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6DB5E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F42C2" w14:textId="028CE14A" w:rsidR="000517F0" w:rsidRPr="000517F0" w:rsidRDefault="00B376A8" w:rsidP="009A6A2C">
            <w:pPr>
              <w:pStyle w:val="Tabellenkopf"/>
            </w:pPr>
            <w:del w:id="18" w:author="IQTIG" w:date="2020-04-27T15:01:00Z">
              <w:r>
                <w:delText>AK-</w:delText>
              </w:r>
            </w:del>
            <w:r w:rsidR="00D1537B">
              <w:t>ID</w:t>
            </w:r>
          </w:p>
        </w:tc>
        <w:tc>
          <w:tcPr>
            <w:tcW w:w="5895" w:type="dxa"/>
          </w:tcPr>
          <w:p w14:paraId="1AE10DCE"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813071</w:t>
            </w:r>
          </w:p>
        </w:tc>
      </w:tr>
      <w:tr w:rsidR="00C83B05" w14:paraId="3E5649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62BD9" w14:textId="77777777" w:rsidR="00C83B05" w:rsidRDefault="00D1537B" w:rsidP="009A6A2C">
            <w:pPr>
              <w:pStyle w:val="Tabellenkopf"/>
            </w:pPr>
            <w:r>
              <w:t>Jahr der Erstanwendung</w:t>
            </w:r>
          </w:p>
        </w:tc>
        <w:tc>
          <w:tcPr>
            <w:tcW w:w="5895" w:type="dxa"/>
          </w:tcPr>
          <w:p w14:paraId="7B5D1E09"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481965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4665D7" w14:textId="77777777" w:rsidR="00C83B05" w:rsidRDefault="00D1537B" w:rsidP="009A6A2C">
            <w:pPr>
              <w:pStyle w:val="Tabellenkopf"/>
            </w:pPr>
            <w:r>
              <w:t>Begründung für die Auswahl</w:t>
            </w:r>
          </w:p>
        </w:tc>
        <w:tc>
          <w:tcPr>
            <w:tcW w:w="5895" w:type="dxa"/>
          </w:tcPr>
          <w:p w14:paraId="1ABDA74C"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8C7DF4E"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xml:space="preserve">Die führende Indikation ist ein Datenfeld, das zur Berechnung der Qualitätsindikatoren der leitlinienkonformen Indikationsstellung und der leitlinienkonformen Systemwahl von zentraler Bedeutung ist. Da die Leitlinienalgorithmen nur für eine der anderen im </w:t>
            </w:r>
            <w:r>
              <w:t>Schlüssel enthalten Indikationen berechnet werden können, fallen Patientinnen und Patienten mit der Grundgesamtheit „sonstige Indikation“ aus diesen Indikatoren heraus.</w:t>
            </w:r>
          </w:p>
          <w:p w14:paraId="26CEA53B"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0A57F81"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pPr>
            <w:r>
              <w:t xml:space="preserve">Durch die Dokumentation „sonstige Indikation“ entzieht sich der Anwender der </w:t>
            </w:r>
            <w:r>
              <w:t>Qualitätsbeurteilung.</w:t>
            </w:r>
          </w:p>
        </w:tc>
      </w:tr>
      <w:tr w:rsidR="00C83B05" w14:paraId="241198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8B692" w14:textId="77777777" w:rsidR="00C83B05" w:rsidRDefault="00D1537B" w:rsidP="00AD72D5">
            <w:pPr>
              <w:pStyle w:val="Tabellenkopf"/>
            </w:pPr>
            <w:r>
              <w:t>B</w:t>
            </w:r>
            <w:r>
              <w:t>ezug zu anderen</w:t>
            </w:r>
            <w:r>
              <w:br/>
            </w:r>
            <w:r>
              <w:t>Q</w:t>
            </w:r>
            <w:r>
              <w:t>ualitätsi</w:t>
            </w:r>
            <w:r>
              <w:t>ndikatoren</w:t>
            </w:r>
            <w:r>
              <w:t>/Kennzahlen</w:t>
            </w:r>
          </w:p>
        </w:tc>
        <w:tc>
          <w:tcPr>
            <w:tcW w:w="5895" w:type="dxa"/>
          </w:tcPr>
          <w:p w14:paraId="2D90B8E3" w14:textId="77777777" w:rsidR="00C83B05" w:rsidRPr="00C83B05"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101803: Leitlinienkonforme Indikation </w:t>
            </w:r>
            <w:r>
              <w:br/>
              <w:t xml:space="preserve">54140: Leitlinienkonforme Systemwahl </w:t>
            </w:r>
            <w:r>
              <w:br/>
              <w:t>54143: Systeme 3.Wahl</w:t>
            </w:r>
          </w:p>
        </w:tc>
      </w:tr>
      <w:tr w:rsidR="000517F0" w14:paraId="3130AA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195338" w14:textId="77777777" w:rsidR="000517F0" w:rsidRDefault="00D1537B" w:rsidP="009975E4">
            <w:pPr>
              <w:pStyle w:val="Tabellenkopf"/>
            </w:pPr>
            <w:r>
              <w:t>Berechnung</w:t>
            </w:r>
            <w:r>
              <w:t>sart</w:t>
            </w:r>
          </w:p>
        </w:tc>
        <w:tc>
          <w:tcPr>
            <w:tcW w:w="5895" w:type="dxa"/>
          </w:tcPr>
          <w:p w14:paraId="309A796A"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019F8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66042" w14:textId="77777777" w:rsidR="000517F0" w:rsidRDefault="00D1537B" w:rsidP="009A6A2C">
            <w:pPr>
              <w:pStyle w:val="Tabellenkopf"/>
            </w:pPr>
            <w:r>
              <w:t>Referenzbereich 2019</w:t>
            </w:r>
          </w:p>
        </w:tc>
        <w:tc>
          <w:tcPr>
            <w:tcW w:w="5895" w:type="dxa"/>
          </w:tcPr>
          <w:p w14:paraId="7C778443" w14:textId="71AB8789"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1:00Z">
              <w:r w:rsidR="00B376A8">
                <w:delText>x</w:delText>
              </w:r>
            </w:del>
            <w:ins w:id="20" w:author="IQTIG" w:date="2020-04-27T15:01:00Z">
              <w:r>
                <w:t>3,14</w:t>
              </w:r>
            </w:ins>
            <w:r>
              <w:t xml:space="preserve"> % (95. Perzentil)</w:t>
            </w:r>
          </w:p>
        </w:tc>
      </w:tr>
      <w:tr w:rsidR="000517F0" w14:paraId="3322C6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6B654" w14:textId="77777777" w:rsidR="000517F0" w:rsidRDefault="00D1537B" w:rsidP="00A3278E">
            <w:pPr>
              <w:pStyle w:val="Tabellenkopf"/>
            </w:pPr>
            <w:r w:rsidRPr="00E37ACC">
              <w:t>R</w:t>
            </w:r>
            <w:r>
              <w:t xml:space="preserve">eferenzbereich </w:t>
            </w:r>
            <w:r>
              <w:t>2018</w:t>
            </w:r>
          </w:p>
        </w:tc>
        <w:tc>
          <w:tcPr>
            <w:tcW w:w="5895" w:type="dxa"/>
          </w:tcPr>
          <w:p w14:paraId="326DA369"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3,53 % (95. Perzentil)</w:t>
            </w:r>
          </w:p>
        </w:tc>
      </w:tr>
      <w:tr w:rsidR="00B66E40" w14:paraId="27788A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21BC99" w14:textId="77777777" w:rsidR="00B66E40" w:rsidRDefault="00D1537B" w:rsidP="009A6A2C">
            <w:pPr>
              <w:pStyle w:val="Tabellenkopf"/>
            </w:pPr>
            <w:r>
              <w:t>Erläuterung zum Referenzbereich</w:t>
            </w:r>
            <w:r>
              <w:t xml:space="preserve"> </w:t>
            </w:r>
            <w:r>
              <w:t>2019</w:t>
            </w:r>
          </w:p>
        </w:tc>
        <w:tc>
          <w:tcPr>
            <w:tcW w:w="5895" w:type="dxa"/>
          </w:tcPr>
          <w:p w14:paraId="214D245B"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08FBF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6D03F6" w14:textId="77777777" w:rsidR="00B66E40" w:rsidRDefault="00D1537B" w:rsidP="009A6A2C">
            <w:pPr>
              <w:pStyle w:val="Tabellenkopf"/>
            </w:pPr>
            <w:r>
              <w:t>Erläuterung zum Strukturierten</w:t>
            </w:r>
            <w:r>
              <w:t xml:space="preserve"> </w:t>
            </w:r>
            <w:r>
              <w:t>Dialog bzw.</w:t>
            </w:r>
            <w:r>
              <w:t xml:space="preserve"> </w:t>
            </w:r>
            <w:r>
              <w:t>Stellungnahmeverfahren 2019</w:t>
            </w:r>
          </w:p>
        </w:tc>
        <w:tc>
          <w:tcPr>
            <w:tcW w:w="5895" w:type="dxa"/>
          </w:tcPr>
          <w:p w14:paraId="2F3DCA89"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62459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5A950D8" w14:textId="77777777" w:rsidR="00B66E40" w:rsidRPr="00E37ACC" w:rsidRDefault="00D1537B" w:rsidP="009A6A2C">
            <w:pPr>
              <w:pStyle w:val="Tabellenkopf"/>
            </w:pPr>
            <w:r w:rsidRPr="00E37ACC">
              <w:t>Rechenregeln</w:t>
            </w:r>
          </w:p>
        </w:tc>
        <w:tc>
          <w:tcPr>
            <w:tcW w:w="5895" w:type="dxa"/>
          </w:tcPr>
          <w:p w14:paraId="5B8F50B3"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417C1E3"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führender Indikation 'sonstiges' zur Schrittmacherimplantation</w:t>
            </w:r>
          </w:p>
          <w:p w14:paraId="3E75F9A8"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EF773DA"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w:t>
            </w:r>
          </w:p>
        </w:tc>
      </w:tr>
      <w:tr w:rsidR="00B66E40" w14:paraId="395D24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B8B2FAA" w14:textId="77777777" w:rsidR="00B66E40" w:rsidRPr="00E37ACC" w:rsidRDefault="00D1537B" w:rsidP="009A6A2C">
            <w:pPr>
              <w:pStyle w:val="Tabellenkopf"/>
            </w:pPr>
            <w:r w:rsidRPr="00E37ACC">
              <w:t>Erläuterung der Rechenregel</w:t>
            </w:r>
          </w:p>
        </w:tc>
        <w:tc>
          <w:tcPr>
            <w:tcW w:w="5895" w:type="dxa"/>
          </w:tcPr>
          <w:p w14:paraId="65B05942"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A69E0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456F77" w14:textId="77777777" w:rsidR="00B66E40" w:rsidRPr="00E37ACC" w:rsidRDefault="00D1537B" w:rsidP="009A6A2C">
            <w:pPr>
              <w:pStyle w:val="Tabellenkopf"/>
            </w:pPr>
            <w:r w:rsidRPr="00E37ACC">
              <w:t>Teildatensatzbezug</w:t>
            </w:r>
          </w:p>
        </w:tc>
        <w:tc>
          <w:tcPr>
            <w:tcW w:w="5895" w:type="dxa"/>
          </w:tcPr>
          <w:p w14:paraId="13D20080"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3DAB92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E6C74D" w14:textId="77777777" w:rsidR="00C83B05" w:rsidRPr="00E37ACC" w:rsidRDefault="00D1537B" w:rsidP="009A6A2C">
            <w:pPr>
              <w:pStyle w:val="Tabellenkopf"/>
            </w:pPr>
            <w:r>
              <w:t>Mindestanzahl Zähler</w:t>
            </w:r>
          </w:p>
        </w:tc>
        <w:tc>
          <w:tcPr>
            <w:tcW w:w="5895" w:type="dxa"/>
          </w:tcPr>
          <w:p w14:paraId="1278C1B2"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0B84B7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59AA1" w14:textId="77777777" w:rsidR="00C83B05" w:rsidRPr="00E37ACC" w:rsidRDefault="00D1537B" w:rsidP="009A6A2C">
            <w:pPr>
              <w:pStyle w:val="Tabellenkopf"/>
            </w:pPr>
            <w:r>
              <w:t>Mindestanzahl Nenner</w:t>
            </w:r>
          </w:p>
        </w:tc>
        <w:tc>
          <w:tcPr>
            <w:tcW w:w="5895" w:type="dxa"/>
          </w:tcPr>
          <w:p w14:paraId="0FAA18C3"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736ED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8067FD" w14:textId="77777777" w:rsidR="00B66E40" w:rsidRPr="00E37ACC" w:rsidRDefault="00D1537B" w:rsidP="009A6A2C">
            <w:pPr>
              <w:pStyle w:val="Tabellenkopf"/>
            </w:pPr>
            <w:r>
              <w:t>Zähler (Formel)</w:t>
            </w:r>
          </w:p>
        </w:tc>
        <w:tc>
          <w:tcPr>
            <w:tcW w:w="5895" w:type="dxa"/>
          </w:tcPr>
          <w:p w14:paraId="4222417B" w14:textId="77777777" w:rsidR="00B66E40" w:rsidRPr="00722F75" w:rsidRDefault="00D1537B" w:rsidP="00722F75">
            <w:pPr>
              <w:pStyle w:val="CodeOhneSilbentrennung"/>
              <w:cnfStyle w:val="000000000000" w:firstRow="0" w:lastRow="0" w:firstColumn="0" w:lastColumn="0" w:oddVBand="0" w:evenVBand="0" w:oddHBand="0" w:evenHBand="0" w:firstRowFirstColumn="0" w:firstRowLastColumn="0" w:lastRowFirstColumn="0" w:lastRowLastColumn="0"/>
            </w:pPr>
            <w:r>
              <w:t>FUEHRINDIKHSM %==% 99</w:t>
            </w:r>
          </w:p>
        </w:tc>
      </w:tr>
      <w:tr w:rsidR="00B66E40" w14:paraId="136A5B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354A29" w14:textId="77777777" w:rsidR="00B66E40" w:rsidRPr="00E37ACC" w:rsidRDefault="00D1537B" w:rsidP="009A6A2C">
            <w:pPr>
              <w:pStyle w:val="Tabellenkopf"/>
            </w:pPr>
            <w:r w:rsidRPr="00E37ACC">
              <w:t>Nenner (Formel)</w:t>
            </w:r>
          </w:p>
        </w:tc>
        <w:tc>
          <w:tcPr>
            <w:tcW w:w="5895" w:type="dxa"/>
          </w:tcPr>
          <w:p w14:paraId="046AE1F0" w14:textId="77777777" w:rsidR="00B66E40" w:rsidRPr="00722F75" w:rsidRDefault="00D1537B"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3B8EE2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546ABB" w14:textId="77777777" w:rsidR="00B66E40" w:rsidRPr="00E37ACC" w:rsidRDefault="00D1537B" w:rsidP="009A6A2C">
            <w:pPr>
              <w:pStyle w:val="Tabellenkopf"/>
            </w:pPr>
            <w:r w:rsidRPr="00E37ACC">
              <w:t>Verwendete Funktionen</w:t>
            </w:r>
          </w:p>
        </w:tc>
        <w:tc>
          <w:tcPr>
            <w:tcW w:w="5895" w:type="dxa"/>
          </w:tcPr>
          <w:p w14:paraId="2B8F8285" w14:textId="77777777" w:rsidR="00B66E40" w:rsidRPr="00D817EF" w:rsidRDefault="00D1537B"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D096F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4418D" w14:textId="77777777" w:rsidR="00B66E40" w:rsidRPr="00E37ACC" w:rsidRDefault="00D1537B" w:rsidP="009A6A2C">
            <w:pPr>
              <w:pStyle w:val="Tabellenkopf"/>
            </w:pPr>
            <w:r w:rsidRPr="00E37ACC">
              <w:t>Verwendete Listen</w:t>
            </w:r>
          </w:p>
        </w:tc>
        <w:tc>
          <w:tcPr>
            <w:tcW w:w="5895" w:type="dxa"/>
          </w:tcPr>
          <w:p w14:paraId="33D3BD14" w14:textId="77777777" w:rsidR="00B0537E" w:rsidRPr="003E64DF" w:rsidRDefault="00D1537B"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9EDCC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0DF74B" w14:textId="77777777" w:rsidR="00B66E40" w:rsidRPr="00E37ACC" w:rsidRDefault="00D1537B" w:rsidP="00AD72D5">
            <w:pPr>
              <w:pStyle w:val="Tabellenkopf"/>
            </w:pPr>
            <w:r>
              <w:t>Vergleichbarkeit mit</w:t>
            </w:r>
            <w:r>
              <w:br/>
            </w:r>
            <w:r>
              <w:t>Vorjahresergebnissen</w:t>
            </w:r>
          </w:p>
        </w:tc>
        <w:tc>
          <w:tcPr>
            <w:tcW w:w="5895" w:type="dxa"/>
          </w:tcPr>
          <w:p w14:paraId="08D4E1F9"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2C16EF7" w14:textId="77777777" w:rsidR="009E1781" w:rsidRPr="00CC72DB" w:rsidRDefault="00D1537B" w:rsidP="00CC72DB">
      <w:pPr>
        <w:pStyle w:val="Tabellentext"/>
        <w:spacing w:before="0"/>
        <w:ind w:left="0"/>
        <w:rPr>
          <w:sz w:val="2"/>
          <w:szCs w:val="2"/>
        </w:rPr>
      </w:pPr>
    </w:p>
    <w:p w14:paraId="31CAF104" w14:textId="77777777" w:rsidR="00912AEA" w:rsidRDefault="00912AEA">
      <w:pPr>
        <w:sectPr w:rsidR="00912AEA" w:rsidSect="001E71EA">
          <w:pgSz w:w="11906" w:h="16838" w:code="9"/>
          <w:pgMar w:top="1418" w:right="1134" w:bottom="1418" w:left="1701" w:header="454" w:footer="737" w:gutter="0"/>
          <w:cols w:space="708"/>
          <w:docGrid w:linePitch="360"/>
        </w:sectPr>
      </w:pPr>
    </w:p>
    <w:p w14:paraId="518D06E3" w14:textId="77777777" w:rsidR="00293DEF" w:rsidRDefault="00D1537B" w:rsidP="00271720">
      <w:pPr>
        <w:pStyle w:val="berschrift1ohneGliederung"/>
        <w:rPr>
          <w:ins w:id="21" w:author="IQTIG" w:date="2020-04-27T15:01:00Z"/>
        </w:rPr>
      </w:pPr>
      <w:bookmarkStart w:id="22" w:name="_Toc38892182"/>
      <w:ins w:id="23" w:author="IQTIG" w:date="2020-04-27T15:01:00Z">
        <w:r>
          <w:lastRenderedPageBreak/>
          <w:t>851901: Häufig keine Durchleuchtung durchgeführt</w:t>
        </w:r>
        <w:bookmarkEnd w:id="22"/>
      </w:ins>
    </w:p>
    <w:p w14:paraId="2A4E038A" w14:textId="77777777" w:rsidR="000F0644" w:rsidRDefault="00D1537B" w:rsidP="00492E33">
      <w:pPr>
        <w:pStyle w:val="Absatzberschriftebene2nurinNavigation"/>
        <w:rPr>
          <w:ins w:id="24" w:author="IQTIG" w:date="2020-04-27T15:01:00Z"/>
        </w:rPr>
      </w:pPr>
      <w:ins w:id="25" w:author="IQTIG" w:date="2020-04-27T15:01:00Z">
        <w:r>
          <w:t xml:space="preserve">Verwendete </w:t>
        </w:r>
        <w:r>
          <w:t>Datenfelder</w:t>
        </w:r>
      </w:ins>
    </w:p>
    <w:p w14:paraId="0DEA8D24" w14:textId="77777777" w:rsidR="001046CA" w:rsidRPr="005319EE" w:rsidRDefault="00D1537B" w:rsidP="001046CA">
      <w:pPr>
        <w:rPr>
          <w:ins w:id="26" w:author="IQTIG" w:date="2020-04-27T15:01:00Z"/>
        </w:rPr>
      </w:pPr>
      <w:ins w:id="27" w:author="IQTIG" w:date="2020-04-27T15:01: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08BF40C"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8" w:author="IQTIG" w:date="2020-04-27T15:01:00Z"/>
        </w:trPr>
        <w:tc>
          <w:tcPr>
            <w:tcW w:w="602" w:type="pct"/>
          </w:tcPr>
          <w:p w14:paraId="7A3566E8" w14:textId="77777777" w:rsidR="00216CD3" w:rsidRPr="009E2B0C" w:rsidRDefault="00D1537B" w:rsidP="00F36061">
            <w:pPr>
              <w:pStyle w:val="Tabellenkopf"/>
              <w:rPr>
                <w:ins w:id="29" w:author="IQTIG" w:date="2020-04-27T15:01:00Z"/>
              </w:rPr>
            </w:pPr>
            <w:ins w:id="30" w:author="IQTIG" w:date="2020-04-27T15:01:00Z">
              <w:r>
                <w:t>Item</w:t>
              </w:r>
            </w:ins>
          </w:p>
        </w:tc>
        <w:tc>
          <w:tcPr>
            <w:tcW w:w="1097" w:type="pct"/>
          </w:tcPr>
          <w:p w14:paraId="6DB9C166" w14:textId="77777777" w:rsidR="00216CD3" w:rsidRPr="009E2B0C" w:rsidRDefault="00D1537B" w:rsidP="00F36061">
            <w:pPr>
              <w:pStyle w:val="Tabellenkopf"/>
              <w:rPr>
                <w:ins w:id="31" w:author="IQTIG" w:date="2020-04-27T15:01:00Z"/>
              </w:rPr>
            </w:pPr>
            <w:ins w:id="32" w:author="IQTIG" w:date="2020-04-27T15:01:00Z">
              <w:r>
                <w:t>Bezeichnung</w:t>
              </w:r>
            </w:ins>
          </w:p>
        </w:tc>
        <w:tc>
          <w:tcPr>
            <w:tcW w:w="326" w:type="pct"/>
          </w:tcPr>
          <w:p w14:paraId="0A3D4E49" w14:textId="77777777" w:rsidR="00216CD3" w:rsidRPr="009E2B0C" w:rsidRDefault="00D1537B" w:rsidP="00F36061">
            <w:pPr>
              <w:pStyle w:val="Tabellenkopf"/>
              <w:rPr>
                <w:ins w:id="33" w:author="IQTIG" w:date="2020-04-27T15:01:00Z"/>
              </w:rPr>
            </w:pPr>
            <w:ins w:id="34" w:author="IQTIG" w:date="2020-04-27T15:01:00Z">
              <w:r>
                <w:t>M/K</w:t>
              </w:r>
            </w:ins>
          </w:p>
        </w:tc>
        <w:tc>
          <w:tcPr>
            <w:tcW w:w="1792" w:type="pct"/>
          </w:tcPr>
          <w:p w14:paraId="6CF0ED1B" w14:textId="77777777" w:rsidR="00216CD3" w:rsidRPr="009E2B0C" w:rsidRDefault="00D1537B" w:rsidP="00F36061">
            <w:pPr>
              <w:pStyle w:val="Tabellenkopf"/>
              <w:rPr>
                <w:ins w:id="35" w:author="IQTIG" w:date="2020-04-27T15:01:00Z"/>
              </w:rPr>
            </w:pPr>
            <w:ins w:id="36" w:author="IQTIG" w:date="2020-04-27T15:01:00Z">
              <w:r>
                <w:t>Schlüssel/Formel</w:t>
              </w:r>
            </w:ins>
          </w:p>
        </w:tc>
        <w:tc>
          <w:tcPr>
            <w:tcW w:w="1184" w:type="pct"/>
          </w:tcPr>
          <w:p w14:paraId="71C5138D" w14:textId="77777777" w:rsidR="00216CD3" w:rsidRPr="009E2B0C" w:rsidRDefault="00D1537B" w:rsidP="00DA3905">
            <w:pPr>
              <w:pStyle w:val="Tabellenkopf"/>
              <w:ind w:left="108" w:right="28"/>
              <w:rPr>
                <w:ins w:id="37" w:author="IQTIG" w:date="2020-04-27T15:01:00Z"/>
              </w:rPr>
            </w:pPr>
            <w:ins w:id="38" w:author="IQTIG" w:date="2020-04-27T15:01:00Z">
              <w:r>
                <w:t>Feldname</w:t>
              </w:r>
              <w:r>
                <w:t xml:space="preserve">  </w:t>
              </w:r>
            </w:ins>
          </w:p>
        </w:tc>
      </w:tr>
      <w:tr w:rsidR="00216CD3" w:rsidRPr="00743DF3" w14:paraId="6F5383C8" w14:textId="77777777" w:rsidTr="00F36061">
        <w:trPr>
          <w:cnfStyle w:val="000000100000" w:firstRow="0" w:lastRow="0" w:firstColumn="0" w:lastColumn="0" w:oddVBand="0" w:evenVBand="0" w:oddHBand="1" w:evenHBand="0" w:firstRowFirstColumn="0" w:firstRowLastColumn="0" w:lastRowFirstColumn="0" w:lastRowLastColumn="0"/>
          <w:trHeight w:val="409"/>
          <w:ins w:id="39" w:author="IQTIG" w:date="2020-04-27T15:01:00Z"/>
        </w:trPr>
        <w:tc>
          <w:tcPr>
            <w:tcW w:w="602" w:type="pct"/>
          </w:tcPr>
          <w:p w14:paraId="041E3286" w14:textId="77777777" w:rsidR="00216CD3" w:rsidRPr="00743DF3" w:rsidRDefault="00D1537B" w:rsidP="00F36061">
            <w:pPr>
              <w:pStyle w:val="Tabellentext"/>
              <w:rPr>
                <w:ins w:id="40" w:author="IQTIG" w:date="2020-04-27T15:01:00Z"/>
              </w:rPr>
            </w:pPr>
            <w:ins w:id="41" w:author="IQTIG" w:date="2020-04-27T15:01:00Z">
              <w:r>
                <w:t>38:B</w:t>
              </w:r>
            </w:ins>
          </w:p>
        </w:tc>
        <w:tc>
          <w:tcPr>
            <w:tcW w:w="1097" w:type="pct"/>
          </w:tcPr>
          <w:p w14:paraId="15850112" w14:textId="77777777" w:rsidR="00216CD3" w:rsidRPr="00743DF3" w:rsidRDefault="00D1537B" w:rsidP="00F36061">
            <w:pPr>
              <w:pStyle w:val="Tabellentext"/>
              <w:rPr>
                <w:ins w:id="42" w:author="IQTIG" w:date="2020-04-27T15:01:00Z"/>
              </w:rPr>
            </w:pPr>
            <w:ins w:id="43" w:author="IQTIG" w:date="2020-04-27T15:01:00Z">
              <w:r>
                <w:t xml:space="preserve">Operation </w:t>
              </w:r>
            </w:ins>
          </w:p>
        </w:tc>
        <w:tc>
          <w:tcPr>
            <w:tcW w:w="326" w:type="pct"/>
          </w:tcPr>
          <w:p w14:paraId="2A86C078" w14:textId="77777777" w:rsidR="00216CD3" w:rsidRPr="00743DF3" w:rsidRDefault="00D1537B" w:rsidP="00F36061">
            <w:pPr>
              <w:pStyle w:val="Tabellentext"/>
              <w:rPr>
                <w:ins w:id="44" w:author="IQTIG" w:date="2020-04-27T15:01:00Z"/>
              </w:rPr>
            </w:pPr>
            <w:ins w:id="45" w:author="IQTIG" w:date="2020-04-27T15:01:00Z">
              <w:r>
                <w:t>M</w:t>
              </w:r>
            </w:ins>
          </w:p>
        </w:tc>
        <w:tc>
          <w:tcPr>
            <w:tcW w:w="1792" w:type="pct"/>
          </w:tcPr>
          <w:p w14:paraId="0E928686" w14:textId="77777777" w:rsidR="00216CD3" w:rsidRPr="00743DF3" w:rsidRDefault="00D1537B" w:rsidP="0053781D">
            <w:pPr>
              <w:pStyle w:val="Tabellentext"/>
              <w:ind w:left="564" w:hanging="451"/>
              <w:rPr>
                <w:ins w:id="46" w:author="IQTIG" w:date="2020-04-27T15:01:00Z"/>
              </w:rPr>
            </w:pPr>
            <w:ins w:id="47" w:author="IQTIG" w:date="2020-04-27T15:01:00Z">
              <w:r>
                <w:t>OPS (amtliche Kodes): http://www.dimdi.de</w:t>
              </w:r>
            </w:ins>
          </w:p>
        </w:tc>
        <w:tc>
          <w:tcPr>
            <w:tcW w:w="1184" w:type="pct"/>
          </w:tcPr>
          <w:p w14:paraId="263F8EBC" w14:textId="77777777" w:rsidR="00216CD3" w:rsidRPr="00743DF3" w:rsidRDefault="00D1537B" w:rsidP="00F36061">
            <w:pPr>
              <w:pStyle w:val="Tabellentext"/>
              <w:rPr>
                <w:ins w:id="48" w:author="IQTIG" w:date="2020-04-27T15:01:00Z"/>
              </w:rPr>
            </w:pPr>
            <w:ins w:id="49" w:author="IQTIG" w:date="2020-04-27T15:01:00Z">
              <w:r>
                <w:t>OPSCHLUESSEL</w:t>
              </w:r>
            </w:ins>
          </w:p>
        </w:tc>
      </w:tr>
      <w:tr w:rsidR="00216CD3" w:rsidRPr="00743DF3" w14:paraId="449DED09" w14:textId="77777777" w:rsidTr="00F36061">
        <w:trPr>
          <w:cnfStyle w:val="000000010000" w:firstRow="0" w:lastRow="0" w:firstColumn="0" w:lastColumn="0" w:oddVBand="0" w:evenVBand="0" w:oddHBand="0" w:evenHBand="1" w:firstRowFirstColumn="0" w:firstRowLastColumn="0" w:lastRowFirstColumn="0" w:lastRowLastColumn="0"/>
          <w:trHeight w:val="409"/>
          <w:ins w:id="50" w:author="IQTIG" w:date="2020-04-27T15:01:00Z"/>
        </w:trPr>
        <w:tc>
          <w:tcPr>
            <w:tcW w:w="602" w:type="pct"/>
          </w:tcPr>
          <w:p w14:paraId="71F3866A" w14:textId="77777777" w:rsidR="00216CD3" w:rsidRPr="00743DF3" w:rsidRDefault="00D1537B" w:rsidP="00F36061">
            <w:pPr>
              <w:pStyle w:val="Tabellentext"/>
              <w:rPr>
                <w:ins w:id="51" w:author="IQTIG" w:date="2020-04-27T15:01:00Z"/>
              </w:rPr>
            </w:pPr>
            <w:ins w:id="52" w:author="IQTIG" w:date="2020-04-27T15:01:00Z">
              <w:r>
                <w:t>41.3:B</w:t>
              </w:r>
            </w:ins>
          </w:p>
        </w:tc>
        <w:tc>
          <w:tcPr>
            <w:tcW w:w="1097" w:type="pct"/>
          </w:tcPr>
          <w:p w14:paraId="26788CF7" w14:textId="77777777" w:rsidR="00216CD3" w:rsidRPr="00743DF3" w:rsidRDefault="00D1537B" w:rsidP="00F36061">
            <w:pPr>
              <w:pStyle w:val="Tabellentext"/>
              <w:rPr>
                <w:ins w:id="53" w:author="IQTIG" w:date="2020-04-27T15:01:00Z"/>
              </w:rPr>
            </w:pPr>
            <w:ins w:id="54" w:author="IQTIG" w:date="2020-04-27T15:01:00Z">
              <w:r>
                <w:t>keine Durchleuchtung durchgeführt</w:t>
              </w:r>
            </w:ins>
          </w:p>
        </w:tc>
        <w:tc>
          <w:tcPr>
            <w:tcW w:w="326" w:type="pct"/>
          </w:tcPr>
          <w:p w14:paraId="79C4AE54" w14:textId="77777777" w:rsidR="00216CD3" w:rsidRPr="00743DF3" w:rsidRDefault="00D1537B" w:rsidP="00F36061">
            <w:pPr>
              <w:pStyle w:val="Tabellentext"/>
              <w:rPr>
                <w:ins w:id="55" w:author="IQTIG" w:date="2020-04-27T15:01:00Z"/>
              </w:rPr>
            </w:pPr>
            <w:ins w:id="56" w:author="IQTIG" w:date="2020-04-27T15:01:00Z">
              <w:r>
                <w:t>K</w:t>
              </w:r>
            </w:ins>
          </w:p>
        </w:tc>
        <w:tc>
          <w:tcPr>
            <w:tcW w:w="1792" w:type="pct"/>
          </w:tcPr>
          <w:p w14:paraId="0960BB1D" w14:textId="77777777" w:rsidR="00216CD3" w:rsidRPr="00743DF3" w:rsidRDefault="00D1537B" w:rsidP="0053781D">
            <w:pPr>
              <w:pStyle w:val="Tabellentext"/>
              <w:ind w:left="564" w:hanging="451"/>
              <w:rPr>
                <w:ins w:id="57" w:author="IQTIG" w:date="2020-04-27T15:01:00Z"/>
              </w:rPr>
            </w:pPr>
            <w:ins w:id="58" w:author="IQTIG" w:date="2020-04-27T15:01:00Z">
              <w:r>
                <w:t>1 =</w:t>
              </w:r>
              <w:r>
                <w:tab/>
                <w:t>ja</w:t>
              </w:r>
            </w:ins>
          </w:p>
        </w:tc>
        <w:tc>
          <w:tcPr>
            <w:tcW w:w="1184" w:type="pct"/>
          </w:tcPr>
          <w:p w14:paraId="5EF6FEE8" w14:textId="77777777" w:rsidR="00216CD3" w:rsidRPr="00743DF3" w:rsidRDefault="00D1537B" w:rsidP="00F36061">
            <w:pPr>
              <w:pStyle w:val="Tabellentext"/>
              <w:rPr>
                <w:ins w:id="59" w:author="IQTIG" w:date="2020-04-27T15:01:00Z"/>
              </w:rPr>
            </w:pPr>
            <w:ins w:id="60" w:author="IQTIG" w:date="2020-04-27T15:01:00Z">
              <w:r>
                <w:t>KEINEDL</w:t>
              </w:r>
            </w:ins>
          </w:p>
        </w:tc>
      </w:tr>
      <w:tr w:rsidR="00216CD3" w:rsidRPr="00743DF3" w14:paraId="7639CD17" w14:textId="77777777" w:rsidTr="00F36061">
        <w:trPr>
          <w:cnfStyle w:val="000000100000" w:firstRow="0" w:lastRow="0" w:firstColumn="0" w:lastColumn="0" w:oddVBand="0" w:evenVBand="0" w:oddHBand="1" w:evenHBand="0" w:firstRowFirstColumn="0" w:firstRowLastColumn="0" w:lastRowFirstColumn="0" w:lastRowLastColumn="0"/>
          <w:trHeight w:val="409"/>
          <w:ins w:id="61" w:author="IQTIG" w:date="2020-04-27T15:01:00Z"/>
        </w:trPr>
        <w:tc>
          <w:tcPr>
            <w:tcW w:w="602" w:type="pct"/>
          </w:tcPr>
          <w:p w14:paraId="799B5B8A" w14:textId="77777777" w:rsidR="00216CD3" w:rsidRPr="00743DF3" w:rsidRDefault="00D1537B" w:rsidP="00F36061">
            <w:pPr>
              <w:pStyle w:val="Tabellentext"/>
              <w:rPr>
                <w:ins w:id="62" w:author="IQTIG" w:date="2020-04-27T15:01:00Z"/>
              </w:rPr>
            </w:pPr>
            <w:ins w:id="63" w:author="IQTIG" w:date="2020-04-27T15:01:00Z">
              <w:r>
                <w:t>42:B</w:t>
              </w:r>
            </w:ins>
          </w:p>
        </w:tc>
        <w:tc>
          <w:tcPr>
            <w:tcW w:w="1097" w:type="pct"/>
          </w:tcPr>
          <w:p w14:paraId="5813C534" w14:textId="77777777" w:rsidR="00216CD3" w:rsidRPr="00743DF3" w:rsidRDefault="00D1537B" w:rsidP="00F36061">
            <w:pPr>
              <w:pStyle w:val="Tabellentext"/>
              <w:rPr>
                <w:ins w:id="64" w:author="IQTIG" w:date="2020-04-27T15:01:00Z"/>
              </w:rPr>
            </w:pPr>
            <w:ins w:id="65" w:author="IQTIG" w:date="2020-04-27T15:01:00Z">
              <w:r>
                <w:t>System</w:t>
              </w:r>
            </w:ins>
          </w:p>
        </w:tc>
        <w:tc>
          <w:tcPr>
            <w:tcW w:w="326" w:type="pct"/>
          </w:tcPr>
          <w:p w14:paraId="09813057" w14:textId="77777777" w:rsidR="00216CD3" w:rsidRPr="00743DF3" w:rsidRDefault="00D1537B" w:rsidP="00F36061">
            <w:pPr>
              <w:pStyle w:val="Tabellentext"/>
              <w:rPr>
                <w:ins w:id="66" w:author="IQTIG" w:date="2020-04-27T15:01:00Z"/>
              </w:rPr>
            </w:pPr>
            <w:ins w:id="67" w:author="IQTIG" w:date="2020-04-27T15:01:00Z">
              <w:r>
                <w:t>M</w:t>
              </w:r>
            </w:ins>
          </w:p>
        </w:tc>
        <w:tc>
          <w:tcPr>
            <w:tcW w:w="1792" w:type="pct"/>
          </w:tcPr>
          <w:p w14:paraId="3C2821EB" w14:textId="77777777" w:rsidR="00216CD3" w:rsidRPr="00743DF3" w:rsidRDefault="00D1537B" w:rsidP="0053781D">
            <w:pPr>
              <w:pStyle w:val="Tabellentext"/>
              <w:ind w:left="564" w:hanging="451"/>
              <w:rPr>
                <w:ins w:id="68" w:author="IQTIG" w:date="2020-04-27T15:01:00Z"/>
              </w:rPr>
            </w:pPr>
            <w:ins w:id="69" w:author="IQTIG" w:date="2020-04-27T15:01:00Z">
              <w:r>
                <w:t>1 =</w:t>
              </w:r>
              <w:r>
                <w:tab/>
                <w:t>VVI</w:t>
              </w:r>
            </w:ins>
          </w:p>
          <w:p w14:paraId="6AAA0391" w14:textId="77777777" w:rsidR="00216CD3" w:rsidRPr="00743DF3" w:rsidRDefault="00D1537B" w:rsidP="0053781D">
            <w:pPr>
              <w:pStyle w:val="Tabellentext"/>
              <w:ind w:left="564" w:hanging="451"/>
              <w:rPr>
                <w:ins w:id="70" w:author="IQTIG" w:date="2020-04-27T15:01:00Z"/>
              </w:rPr>
            </w:pPr>
            <w:ins w:id="71" w:author="IQTIG" w:date="2020-04-27T15:01:00Z">
              <w:r>
                <w:t>2 =</w:t>
              </w:r>
              <w:r>
                <w:tab/>
                <w:t>AAI</w:t>
              </w:r>
            </w:ins>
          </w:p>
          <w:p w14:paraId="1757D1A8" w14:textId="77777777" w:rsidR="00216CD3" w:rsidRPr="00743DF3" w:rsidRDefault="00D1537B" w:rsidP="0053781D">
            <w:pPr>
              <w:pStyle w:val="Tabellentext"/>
              <w:ind w:left="564" w:hanging="451"/>
              <w:rPr>
                <w:ins w:id="72" w:author="IQTIG" w:date="2020-04-27T15:01:00Z"/>
              </w:rPr>
            </w:pPr>
            <w:ins w:id="73" w:author="IQTIG" w:date="2020-04-27T15:01:00Z">
              <w:r>
                <w:t>3 =</w:t>
              </w:r>
              <w:r>
                <w:tab/>
                <w:t>DDD</w:t>
              </w:r>
            </w:ins>
          </w:p>
          <w:p w14:paraId="1F12D6CD" w14:textId="77777777" w:rsidR="00216CD3" w:rsidRPr="00743DF3" w:rsidRDefault="00D1537B" w:rsidP="0053781D">
            <w:pPr>
              <w:pStyle w:val="Tabellentext"/>
              <w:ind w:left="564" w:hanging="451"/>
              <w:rPr>
                <w:ins w:id="74" w:author="IQTIG" w:date="2020-04-27T15:01:00Z"/>
              </w:rPr>
            </w:pPr>
            <w:ins w:id="75" w:author="IQTIG" w:date="2020-04-27T15:01:00Z">
              <w:r>
                <w:t>4 =</w:t>
              </w:r>
              <w:r>
                <w:tab/>
                <w:t>VDD</w:t>
              </w:r>
            </w:ins>
          </w:p>
          <w:p w14:paraId="30C735DD" w14:textId="77777777" w:rsidR="00216CD3" w:rsidRPr="00743DF3" w:rsidRDefault="00D1537B" w:rsidP="0053781D">
            <w:pPr>
              <w:pStyle w:val="Tabellentext"/>
              <w:ind w:left="564" w:hanging="451"/>
              <w:rPr>
                <w:ins w:id="76" w:author="IQTIG" w:date="2020-04-27T15:01:00Z"/>
              </w:rPr>
            </w:pPr>
            <w:ins w:id="77" w:author="IQTIG" w:date="2020-04-27T15:01:00Z">
              <w:r>
                <w:t>5 =</w:t>
              </w:r>
              <w:r>
                <w:tab/>
                <w:t>CRT-System mit einer Vorhofsonde</w:t>
              </w:r>
            </w:ins>
          </w:p>
          <w:p w14:paraId="656A2C62" w14:textId="77777777" w:rsidR="00216CD3" w:rsidRPr="00743DF3" w:rsidRDefault="00D1537B" w:rsidP="0053781D">
            <w:pPr>
              <w:pStyle w:val="Tabellentext"/>
              <w:ind w:left="564" w:hanging="451"/>
              <w:rPr>
                <w:ins w:id="78" w:author="IQTIG" w:date="2020-04-27T15:01:00Z"/>
              </w:rPr>
            </w:pPr>
            <w:ins w:id="79" w:author="IQTIG" w:date="2020-04-27T15:01:00Z">
              <w:r>
                <w:t>6 =</w:t>
              </w:r>
              <w:r>
                <w:tab/>
                <w:t>CRT-System ohne Vorhofsonde</w:t>
              </w:r>
            </w:ins>
          </w:p>
          <w:p w14:paraId="3535A849" w14:textId="77777777" w:rsidR="00216CD3" w:rsidRPr="00743DF3" w:rsidRDefault="00D1537B" w:rsidP="0053781D">
            <w:pPr>
              <w:pStyle w:val="Tabellentext"/>
              <w:ind w:left="564" w:hanging="451"/>
              <w:rPr>
                <w:ins w:id="80" w:author="IQTIG" w:date="2020-04-27T15:01:00Z"/>
              </w:rPr>
            </w:pPr>
            <w:ins w:id="81" w:author="IQTIG" w:date="2020-04-27T15:01:00Z">
              <w:r>
                <w:t>7 =</w:t>
              </w:r>
              <w:r>
                <w:tab/>
                <w:t>Leadless Pacemaker/​intrakardialer  Pulsgenerator (VVI)</w:t>
              </w:r>
            </w:ins>
          </w:p>
          <w:p w14:paraId="6685B596" w14:textId="77777777" w:rsidR="00216CD3" w:rsidRPr="00743DF3" w:rsidRDefault="00D1537B" w:rsidP="0053781D">
            <w:pPr>
              <w:pStyle w:val="Tabellentext"/>
              <w:ind w:left="564" w:hanging="451"/>
              <w:rPr>
                <w:ins w:id="82" w:author="IQTIG" w:date="2020-04-27T15:01:00Z"/>
              </w:rPr>
            </w:pPr>
            <w:ins w:id="83" w:author="IQTIG" w:date="2020-04-27T15:01:00Z">
              <w:r>
                <w:t>9 =</w:t>
              </w:r>
              <w:r>
                <w:tab/>
                <w:t>sonstiges</w:t>
              </w:r>
            </w:ins>
          </w:p>
        </w:tc>
        <w:tc>
          <w:tcPr>
            <w:tcW w:w="1184" w:type="pct"/>
          </w:tcPr>
          <w:p w14:paraId="329416C2" w14:textId="77777777" w:rsidR="00216CD3" w:rsidRPr="00743DF3" w:rsidRDefault="00D1537B" w:rsidP="00F36061">
            <w:pPr>
              <w:pStyle w:val="Tabellentext"/>
              <w:rPr>
                <w:ins w:id="84" w:author="IQTIG" w:date="2020-04-27T15:01:00Z"/>
              </w:rPr>
            </w:pPr>
            <w:ins w:id="85" w:author="IQTIG" w:date="2020-04-27T15:01:00Z">
              <w:r>
                <w:t>ASMSYSTEMPO</w:t>
              </w:r>
            </w:ins>
          </w:p>
        </w:tc>
      </w:tr>
    </w:tbl>
    <w:p w14:paraId="227DE989" w14:textId="77777777" w:rsidR="00912AEA" w:rsidRDefault="00912AEA">
      <w:pPr>
        <w:rPr>
          <w:ins w:id="86" w:author="IQTIG" w:date="2020-04-27T15:01:00Z"/>
        </w:rPr>
        <w:sectPr w:rsidR="00912AEA"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5375021D" w14:textId="77777777" w:rsidR="006D1B0D" w:rsidRDefault="00D1537B" w:rsidP="00F12416">
      <w:pPr>
        <w:pStyle w:val="Absatzberschriftebene2nurinNavigation"/>
        <w:rPr>
          <w:ins w:id="87" w:author="IQTIG" w:date="2020-04-27T15:01:00Z"/>
        </w:rPr>
      </w:pPr>
      <w:ins w:id="88" w:author="IQTIG" w:date="2020-04-27T15:01: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6151707B" w14:textId="77777777" w:rsidTr="00966021">
        <w:trPr>
          <w:trHeight w:val="221"/>
          <w:ins w:id="8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4ADEE81A" w14:textId="77777777" w:rsidR="000517F0" w:rsidRPr="000517F0" w:rsidRDefault="00D1537B" w:rsidP="009A6A2C">
            <w:pPr>
              <w:pStyle w:val="Tabellenkopf"/>
              <w:rPr>
                <w:ins w:id="90" w:author="IQTIG" w:date="2020-04-27T15:01:00Z"/>
              </w:rPr>
            </w:pPr>
            <w:ins w:id="91" w:author="IQTIG" w:date="2020-04-27T15:01:00Z">
              <w:r>
                <w:t>ID</w:t>
              </w:r>
            </w:ins>
          </w:p>
        </w:tc>
        <w:tc>
          <w:tcPr>
            <w:tcW w:w="5895" w:type="dxa"/>
          </w:tcPr>
          <w:p w14:paraId="647B17EB"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rPr>
                <w:ins w:id="92" w:author="IQTIG" w:date="2020-04-27T15:01:00Z"/>
              </w:rPr>
            </w:pPr>
            <w:ins w:id="93" w:author="IQTIG" w:date="2020-04-27T15:01:00Z">
              <w:r>
                <w:t>851901</w:t>
              </w:r>
            </w:ins>
          </w:p>
        </w:tc>
      </w:tr>
      <w:tr w:rsidR="00C83B05" w14:paraId="4DCE6436" w14:textId="77777777" w:rsidTr="00966021">
        <w:trPr>
          <w:trHeight w:val="221"/>
          <w:ins w:id="9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0C54FDEC" w14:textId="77777777" w:rsidR="00C83B05" w:rsidRDefault="00D1537B" w:rsidP="009A6A2C">
            <w:pPr>
              <w:pStyle w:val="Tabellenkopf"/>
              <w:rPr>
                <w:ins w:id="95" w:author="IQTIG" w:date="2020-04-27T15:01:00Z"/>
              </w:rPr>
            </w:pPr>
            <w:ins w:id="96" w:author="IQTIG" w:date="2020-04-27T15:01:00Z">
              <w:r>
                <w:t>Jahr der Erstanwendung</w:t>
              </w:r>
            </w:ins>
          </w:p>
        </w:tc>
        <w:tc>
          <w:tcPr>
            <w:tcW w:w="5895" w:type="dxa"/>
          </w:tcPr>
          <w:p w14:paraId="339DF50B"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rPr>
                <w:ins w:id="97" w:author="IQTIG" w:date="2020-04-27T15:01:00Z"/>
              </w:rPr>
            </w:pPr>
            <w:ins w:id="98" w:author="IQTIG" w:date="2020-04-27T15:01:00Z">
              <w:r>
                <w:t>2019</w:t>
              </w:r>
            </w:ins>
          </w:p>
        </w:tc>
      </w:tr>
      <w:tr w:rsidR="00C83B05" w14:paraId="1A53BEA7" w14:textId="77777777" w:rsidTr="00966021">
        <w:trPr>
          <w:trHeight w:val="221"/>
          <w:ins w:id="9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01E754D2" w14:textId="77777777" w:rsidR="00C83B05" w:rsidRDefault="00D1537B" w:rsidP="009A6A2C">
            <w:pPr>
              <w:pStyle w:val="Tabellenkopf"/>
              <w:rPr>
                <w:ins w:id="100" w:author="IQTIG" w:date="2020-04-27T15:01:00Z"/>
              </w:rPr>
            </w:pPr>
            <w:ins w:id="101" w:author="IQTIG" w:date="2020-04-27T15:01:00Z">
              <w:r>
                <w:t>Begründung für die Auswahl</w:t>
              </w:r>
            </w:ins>
          </w:p>
        </w:tc>
        <w:tc>
          <w:tcPr>
            <w:tcW w:w="5895" w:type="dxa"/>
          </w:tcPr>
          <w:p w14:paraId="22ADB0AB"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02" w:author="IQTIG" w:date="2020-04-27T15:01:00Z"/>
                <w:b/>
              </w:rPr>
            </w:pPr>
            <w:ins w:id="103" w:author="IQTIG" w:date="2020-04-27T15:01:00Z">
              <w:r w:rsidRPr="00C83B05">
                <w:rPr>
                  <w:b/>
                </w:rPr>
                <w:t>Relevanz</w:t>
              </w:r>
            </w:ins>
          </w:p>
          <w:p w14:paraId="7C5F4252"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04" w:author="IQTIG" w:date="2020-04-27T15:01:00Z"/>
              </w:rPr>
            </w:pPr>
            <w:ins w:id="105" w:author="IQTIG" w:date="2020-04-27T15:01:00Z">
              <w:r>
                <w:t>Eine Durchleuchtung ist i. d. R. bei einer Herzschrittmacher-Implantation notwendig.</w:t>
              </w:r>
            </w:ins>
          </w:p>
          <w:p w14:paraId="6D804F74"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06" w:author="IQTIG" w:date="2020-04-27T15:01:00Z"/>
                <w:b/>
              </w:rPr>
            </w:pPr>
            <w:ins w:id="107" w:author="IQTIG" w:date="2020-04-27T15:01:00Z">
              <w:r w:rsidRPr="00C83B05">
                <w:rPr>
                  <w:b/>
                </w:rPr>
                <w:t>Hypothese</w:t>
              </w:r>
            </w:ins>
          </w:p>
          <w:p w14:paraId="6E750528"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rPr>
                <w:ins w:id="108" w:author="IQTIG" w:date="2020-04-27T15:01:00Z"/>
              </w:rPr>
            </w:pPr>
            <w:ins w:id="109" w:author="IQTIG" w:date="2020-04-27T15:01:00Z">
              <w:r>
                <w:t>Systematische Fehldokumentation: Angabe „keine Durchleuchtung durchgeführt = ja“ führt zum Ausschluss aus der Grundgesamtheit des QI „Verhältnis der beobachteten zur erwarteten Rate (O/E) an Fällen mit erhöhtem Dosis-Flächen-Produkt“ (ID 101800).</w:t>
              </w:r>
            </w:ins>
          </w:p>
        </w:tc>
      </w:tr>
      <w:tr w:rsidR="00C83B05" w14:paraId="5A5E25EE" w14:textId="77777777" w:rsidTr="00966021">
        <w:trPr>
          <w:trHeight w:val="221"/>
          <w:ins w:id="110"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19C5CE88" w14:textId="77777777" w:rsidR="00C83B05" w:rsidRDefault="00D1537B" w:rsidP="00AD72D5">
            <w:pPr>
              <w:pStyle w:val="Tabellenkopf"/>
              <w:rPr>
                <w:ins w:id="111" w:author="IQTIG" w:date="2020-04-27T15:01:00Z"/>
              </w:rPr>
            </w:pPr>
            <w:ins w:id="112" w:author="IQTIG" w:date="2020-04-27T15:01:00Z">
              <w:r>
                <w:t>B</w:t>
              </w:r>
              <w:r>
                <w:t>ezug zu</w:t>
              </w:r>
              <w:r>
                <w:t xml:space="preserve"> anderen</w:t>
              </w:r>
              <w:r>
                <w:br/>
              </w:r>
              <w:r>
                <w:t>Q</w:t>
              </w:r>
              <w:r>
                <w:t>ualitätsi</w:t>
              </w:r>
              <w:r>
                <w:t>ndikatoren</w:t>
              </w:r>
              <w:r>
                <w:t>/Kennzahlen</w:t>
              </w:r>
            </w:ins>
          </w:p>
        </w:tc>
        <w:tc>
          <w:tcPr>
            <w:tcW w:w="5895" w:type="dxa"/>
          </w:tcPr>
          <w:p w14:paraId="54910448" w14:textId="77777777" w:rsidR="00C83B05" w:rsidRPr="00C83B05" w:rsidRDefault="00D1537B" w:rsidP="00A4783D">
            <w:pPr>
              <w:pStyle w:val="Tabellentext"/>
              <w:cnfStyle w:val="000000000000" w:firstRow="0" w:lastRow="0" w:firstColumn="0" w:lastColumn="0" w:oddVBand="0" w:evenVBand="0" w:oddHBand="0" w:evenHBand="0" w:firstRowFirstColumn="0" w:firstRowLastColumn="0" w:lastRowFirstColumn="0" w:lastRowLastColumn="0"/>
              <w:rPr>
                <w:ins w:id="113" w:author="IQTIG" w:date="2020-04-27T15:01:00Z"/>
              </w:rPr>
            </w:pPr>
            <w:ins w:id="114" w:author="IQTIG" w:date="2020-04-27T15:01:00Z">
              <w:r>
                <w:t>101800: Verhältnis der beobachteten zur erwarteten Rate (O/E) an Fällen mit erhöhtem Dosis-Flächen-Produkt</w:t>
              </w:r>
            </w:ins>
          </w:p>
        </w:tc>
      </w:tr>
      <w:tr w:rsidR="000517F0" w14:paraId="3D62314C" w14:textId="77777777" w:rsidTr="00966021">
        <w:trPr>
          <w:trHeight w:val="221"/>
          <w:ins w:id="115"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68E20B40" w14:textId="77777777" w:rsidR="000517F0" w:rsidRDefault="00D1537B" w:rsidP="009975E4">
            <w:pPr>
              <w:pStyle w:val="Tabellenkopf"/>
              <w:rPr>
                <w:ins w:id="116" w:author="IQTIG" w:date="2020-04-27T15:01:00Z"/>
              </w:rPr>
            </w:pPr>
            <w:ins w:id="117" w:author="IQTIG" w:date="2020-04-27T15:01:00Z">
              <w:r>
                <w:t>Berechnung</w:t>
              </w:r>
              <w:r>
                <w:t>sart</w:t>
              </w:r>
            </w:ins>
          </w:p>
        </w:tc>
        <w:tc>
          <w:tcPr>
            <w:tcW w:w="5895" w:type="dxa"/>
          </w:tcPr>
          <w:p w14:paraId="42D696C1"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18" w:author="IQTIG" w:date="2020-04-27T15:01:00Z"/>
              </w:rPr>
            </w:pPr>
            <w:ins w:id="119" w:author="IQTIG" w:date="2020-04-27T15:01:00Z">
              <w:r>
                <w:t>Ratenbasiert</w:t>
              </w:r>
            </w:ins>
          </w:p>
        </w:tc>
      </w:tr>
      <w:tr w:rsidR="000517F0" w14:paraId="0B112CE1" w14:textId="77777777" w:rsidTr="00966021">
        <w:trPr>
          <w:trHeight w:val="221"/>
          <w:ins w:id="120"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B09F983" w14:textId="77777777" w:rsidR="000517F0" w:rsidRDefault="00D1537B" w:rsidP="009A6A2C">
            <w:pPr>
              <w:pStyle w:val="Tabellenkopf"/>
              <w:rPr>
                <w:ins w:id="121" w:author="IQTIG" w:date="2020-04-27T15:01:00Z"/>
              </w:rPr>
            </w:pPr>
            <w:ins w:id="122" w:author="IQTIG" w:date="2020-04-27T15:01:00Z">
              <w:r>
                <w:t>Referenzbereich 2019</w:t>
              </w:r>
            </w:ins>
          </w:p>
        </w:tc>
        <w:tc>
          <w:tcPr>
            <w:tcW w:w="5895" w:type="dxa"/>
          </w:tcPr>
          <w:p w14:paraId="48B60CAD"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23" w:author="IQTIG" w:date="2020-04-27T15:01:00Z"/>
              </w:rPr>
            </w:pPr>
            <w:ins w:id="124" w:author="IQTIG" w:date="2020-04-27T15:01:00Z">
              <w:r>
                <w:t>≤ 2,00 %</w:t>
              </w:r>
            </w:ins>
          </w:p>
        </w:tc>
      </w:tr>
      <w:tr w:rsidR="000517F0" w14:paraId="0837049E" w14:textId="77777777" w:rsidTr="00966021">
        <w:trPr>
          <w:trHeight w:val="221"/>
          <w:ins w:id="125"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2CF37A06" w14:textId="77777777" w:rsidR="000517F0" w:rsidRDefault="00D1537B" w:rsidP="00A3278E">
            <w:pPr>
              <w:pStyle w:val="Tabellenkopf"/>
              <w:rPr>
                <w:ins w:id="126" w:author="IQTIG" w:date="2020-04-27T15:01:00Z"/>
              </w:rPr>
            </w:pPr>
            <w:ins w:id="127" w:author="IQTIG" w:date="2020-04-27T15:01:00Z">
              <w:r w:rsidRPr="00E37ACC">
                <w:t>R</w:t>
              </w:r>
              <w:r>
                <w:t xml:space="preserve">eferenzbereich </w:t>
              </w:r>
              <w:r>
                <w:t>2018</w:t>
              </w:r>
            </w:ins>
          </w:p>
        </w:tc>
        <w:tc>
          <w:tcPr>
            <w:tcW w:w="5895" w:type="dxa"/>
          </w:tcPr>
          <w:p w14:paraId="139CFA32"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rPr>
                <w:ins w:id="128" w:author="IQTIG" w:date="2020-04-27T15:01:00Z"/>
              </w:rPr>
            </w:pPr>
            <w:ins w:id="129" w:author="IQTIG" w:date="2020-04-27T15:01:00Z">
              <w:r>
                <w:t>AK im Vorjahr nicht berechnet</w:t>
              </w:r>
            </w:ins>
          </w:p>
        </w:tc>
      </w:tr>
      <w:tr w:rsidR="00B66E40" w14:paraId="55248070" w14:textId="77777777" w:rsidTr="00966021">
        <w:trPr>
          <w:trHeight w:val="221"/>
          <w:ins w:id="130"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41B8DA92" w14:textId="77777777" w:rsidR="00B66E40" w:rsidRDefault="00D1537B" w:rsidP="009A6A2C">
            <w:pPr>
              <w:pStyle w:val="Tabellenkopf"/>
              <w:rPr>
                <w:ins w:id="131" w:author="IQTIG" w:date="2020-04-27T15:01:00Z"/>
              </w:rPr>
            </w:pPr>
            <w:ins w:id="132" w:author="IQTIG" w:date="2020-04-27T15:01:00Z">
              <w:r>
                <w:t>Erläuterung zum Referenzbereich</w:t>
              </w:r>
              <w:r>
                <w:t xml:space="preserve"> </w:t>
              </w:r>
              <w:r>
                <w:t>2019</w:t>
              </w:r>
            </w:ins>
          </w:p>
        </w:tc>
        <w:tc>
          <w:tcPr>
            <w:tcW w:w="5895" w:type="dxa"/>
          </w:tcPr>
          <w:p w14:paraId="6BA5DD37"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33" w:author="IQTIG" w:date="2020-04-27T15:01:00Z"/>
              </w:rPr>
            </w:pPr>
            <w:ins w:id="134" w:author="IQTIG" w:date="2020-04-27T15:01:00Z">
              <w:r>
                <w:t>-</w:t>
              </w:r>
            </w:ins>
          </w:p>
        </w:tc>
      </w:tr>
      <w:tr w:rsidR="00B66E40" w14:paraId="6EAFCF28" w14:textId="77777777" w:rsidTr="00966021">
        <w:trPr>
          <w:trHeight w:val="221"/>
          <w:ins w:id="135"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4603375" w14:textId="77777777" w:rsidR="00B66E40" w:rsidRDefault="00D1537B" w:rsidP="009A6A2C">
            <w:pPr>
              <w:pStyle w:val="Tabellenkopf"/>
              <w:rPr>
                <w:ins w:id="136" w:author="IQTIG" w:date="2020-04-27T15:01:00Z"/>
              </w:rPr>
            </w:pPr>
            <w:ins w:id="137" w:author="IQTIG" w:date="2020-04-27T15:01:00Z">
              <w:r>
                <w:t>Erläuterung zum Strukturierten</w:t>
              </w:r>
              <w:r>
                <w:t xml:space="preserve"> </w:t>
              </w:r>
              <w:r>
                <w:t>Dialog bzw.</w:t>
              </w:r>
              <w:r>
                <w:t xml:space="preserve"> </w:t>
              </w:r>
              <w:r>
                <w:t>Stellungnahmeverfahren 2019</w:t>
              </w:r>
            </w:ins>
          </w:p>
        </w:tc>
        <w:tc>
          <w:tcPr>
            <w:tcW w:w="5895" w:type="dxa"/>
          </w:tcPr>
          <w:p w14:paraId="29A3097D"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38" w:author="IQTIG" w:date="2020-04-27T15:01:00Z"/>
              </w:rPr>
            </w:pPr>
            <w:ins w:id="139" w:author="IQTIG" w:date="2020-04-27T15:01:00Z">
              <w:r>
                <w:t>Im Rahmen des Strukturierten Dialogs ist zu prüfen, ob eine fehlerhafte Dokumentation vorliegt oder ob eine Durchl</w:t>
              </w:r>
              <w:r>
                <w:t>euchtung während der Operation z.B. durch ein Echokardiogramm ersetzt wurde</w:t>
              </w:r>
            </w:ins>
          </w:p>
        </w:tc>
      </w:tr>
      <w:tr w:rsidR="00B66E40" w14:paraId="24D5F060" w14:textId="77777777" w:rsidTr="00966021">
        <w:trPr>
          <w:trHeight w:val="221"/>
          <w:ins w:id="140"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9AB2E0F" w14:textId="77777777" w:rsidR="00B66E40" w:rsidRPr="00E37ACC" w:rsidRDefault="00D1537B" w:rsidP="009A6A2C">
            <w:pPr>
              <w:pStyle w:val="Tabellenkopf"/>
              <w:rPr>
                <w:ins w:id="141" w:author="IQTIG" w:date="2020-04-27T15:01:00Z"/>
              </w:rPr>
            </w:pPr>
            <w:ins w:id="142" w:author="IQTIG" w:date="2020-04-27T15:01:00Z">
              <w:r w:rsidRPr="00E37ACC">
                <w:t>Rechenregeln</w:t>
              </w:r>
            </w:ins>
          </w:p>
        </w:tc>
        <w:tc>
          <w:tcPr>
            <w:tcW w:w="5895" w:type="dxa"/>
          </w:tcPr>
          <w:p w14:paraId="6712F174"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43" w:author="IQTIG" w:date="2020-04-27T15:01:00Z"/>
                <w:rStyle w:val="Fett"/>
              </w:rPr>
            </w:pPr>
            <w:ins w:id="144" w:author="IQTIG" w:date="2020-04-27T15:01:00Z">
              <w:r w:rsidRPr="00897EAC">
                <w:rPr>
                  <w:rStyle w:val="Fett"/>
                </w:rPr>
                <w:t>Zähler</w:t>
              </w:r>
            </w:ins>
          </w:p>
          <w:p w14:paraId="5CC5E095"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45" w:author="IQTIG" w:date="2020-04-27T15:01:00Z"/>
              </w:rPr>
            </w:pPr>
            <w:ins w:id="146" w:author="IQTIG" w:date="2020-04-27T15:01:00Z">
              <w:r>
                <w:t>Patientinnen und Patienten, bei denen keine Durchleuchtung durchgeführt wurde</w:t>
              </w:r>
            </w:ins>
          </w:p>
          <w:p w14:paraId="2E458E1F"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47" w:author="IQTIG" w:date="2020-04-27T15:01:00Z"/>
                <w:rStyle w:val="Fett"/>
              </w:rPr>
            </w:pPr>
            <w:ins w:id="148" w:author="IQTIG" w:date="2020-04-27T15:01:00Z">
              <w:r w:rsidRPr="00897EAC">
                <w:rPr>
                  <w:rStyle w:val="Fett"/>
                </w:rPr>
                <w:t>Nenner</w:t>
              </w:r>
            </w:ins>
          </w:p>
          <w:p w14:paraId="3D69F482"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ins w:id="149" w:author="IQTIG" w:date="2020-04-27T15:01:00Z"/>
                <w:rStyle w:val="Fett"/>
                <w:b w:val="0"/>
                <w:bCs w:val="0"/>
              </w:rPr>
            </w:pPr>
            <w:ins w:id="150" w:author="IQTIG" w:date="2020-04-27T15:01:00Z">
              <w:r>
                <w:rPr>
                  <w:rStyle w:val="Fett"/>
                  <w:b w:val="0"/>
                  <w:bCs w:val="0"/>
                </w:rPr>
                <w:t>Alle Patienten mit implantiertem Einkammer- (VVI, AAI, Leadless Pacema-ker) bzw. VDD-System, Zweikammersystem (DDD) oder CRT-System</w:t>
              </w:r>
            </w:ins>
          </w:p>
        </w:tc>
      </w:tr>
      <w:tr w:rsidR="00B66E40" w14:paraId="4F5F0969" w14:textId="77777777" w:rsidTr="00966021">
        <w:trPr>
          <w:trHeight w:val="221"/>
          <w:ins w:id="151"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E7361DA" w14:textId="77777777" w:rsidR="00B66E40" w:rsidRPr="00E37ACC" w:rsidRDefault="00D1537B" w:rsidP="009A6A2C">
            <w:pPr>
              <w:pStyle w:val="Tabellenkopf"/>
              <w:rPr>
                <w:ins w:id="152" w:author="IQTIG" w:date="2020-04-27T15:01:00Z"/>
              </w:rPr>
            </w:pPr>
            <w:ins w:id="153" w:author="IQTIG" w:date="2020-04-27T15:01:00Z">
              <w:r w:rsidRPr="00E37ACC">
                <w:t>Erläuterung der Rechenregel</w:t>
              </w:r>
            </w:ins>
          </w:p>
        </w:tc>
        <w:tc>
          <w:tcPr>
            <w:tcW w:w="5895" w:type="dxa"/>
          </w:tcPr>
          <w:p w14:paraId="6B7DACE7"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54" w:author="IQTIG" w:date="2020-04-27T15:01:00Z"/>
              </w:rPr>
            </w:pPr>
            <w:ins w:id="155" w:author="IQTIG" w:date="2020-04-27T15:01:00Z">
              <w:r>
                <w:t>-</w:t>
              </w:r>
            </w:ins>
          </w:p>
        </w:tc>
      </w:tr>
      <w:tr w:rsidR="00B66E40" w14:paraId="4B8418FD" w14:textId="77777777" w:rsidTr="00966021">
        <w:trPr>
          <w:trHeight w:val="221"/>
          <w:ins w:id="156"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0BF8E5C7" w14:textId="77777777" w:rsidR="00B66E40" w:rsidRPr="00E37ACC" w:rsidRDefault="00D1537B" w:rsidP="009A6A2C">
            <w:pPr>
              <w:pStyle w:val="Tabellenkopf"/>
              <w:rPr>
                <w:ins w:id="157" w:author="IQTIG" w:date="2020-04-27T15:01:00Z"/>
              </w:rPr>
            </w:pPr>
            <w:ins w:id="158" w:author="IQTIG" w:date="2020-04-27T15:01:00Z">
              <w:r w:rsidRPr="00E37ACC">
                <w:t>Teildatensatzbezug</w:t>
              </w:r>
            </w:ins>
          </w:p>
        </w:tc>
        <w:tc>
          <w:tcPr>
            <w:tcW w:w="5895" w:type="dxa"/>
          </w:tcPr>
          <w:p w14:paraId="6693B498"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rPr>
                <w:ins w:id="159" w:author="IQTIG" w:date="2020-04-27T15:01:00Z"/>
              </w:rPr>
            </w:pPr>
            <w:ins w:id="160" w:author="IQTIG" w:date="2020-04-27T15:01:00Z">
              <w:r>
                <w:t>09/1:B</w:t>
              </w:r>
            </w:ins>
          </w:p>
        </w:tc>
      </w:tr>
      <w:tr w:rsidR="00C83B05" w14:paraId="405D62D4" w14:textId="77777777" w:rsidTr="00966021">
        <w:trPr>
          <w:trHeight w:val="221"/>
          <w:ins w:id="161"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25BF7FB9" w14:textId="77777777" w:rsidR="00C83B05" w:rsidRPr="00E37ACC" w:rsidRDefault="00D1537B" w:rsidP="009A6A2C">
            <w:pPr>
              <w:pStyle w:val="Tabellenkopf"/>
              <w:rPr>
                <w:ins w:id="162" w:author="IQTIG" w:date="2020-04-27T15:01:00Z"/>
              </w:rPr>
            </w:pPr>
            <w:ins w:id="163" w:author="IQTIG" w:date="2020-04-27T15:01:00Z">
              <w:r>
                <w:t>Mindestanzahl Zähler</w:t>
              </w:r>
            </w:ins>
          </w:p>
        </w:tc>
        <w:tc>
          <w:tcPr>
            <w:tcW w:w="5895" w:type="dxa"/>
          </w:tcPr>
          <w:p w14:paraId="3E939F91"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64" w:author="IQTIG" w:date="2020-04-27T15:01:00Z"/>
              </w:rPr>
            </w:pPr>
            <w:ins w:id="165" w:author="IQTIG" w:date="2020-04-27T15:01:00Z">
              <w:r>
                <w:t>2</w:t>
              </w:r>
            </w:ins>
          </w:p>
        </w:tc>
      </w:tr>
      <w:tr w:rsidR="00C83B05" w14:paraId="482E5FCC" w14:textId="77777777" w:rsidTr="00966021">
        <w:trPr>
          <w:trHeight w:val="221"/>
          <w:ins w:id="166"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59A54118" w14:textId="77777777" w:rsidR="00C83B05" w:rsidRPr="00E37ACC" w:rsidRDefault="00D1537B" w:rsidP="009A6A2C">
            <w:pPr>
              <w:pStyle w:val="Tabellenkopf"/>
              <w:rPr>
                <w:ins w:id="167" w:author="IQTIG" w:date="2020-04-27T15:01:00Z"/>
              </w:rPr>
            </w:pPr>
            <w:ins w:id="168" w:author="IQTIG" w:date="2020-04-27T15:01:00Z">
              <w:r>
                <w:t>Mindestanzahl Nenner</w:t>
              </w:r>
            </w:ins>
          </w:p>
        </w:tc>
        <w:tc>
          <w:tcPr>
            <w:tcW w:w="5895" w:type="dxa"/>
          </w:tcPr>
          <w:p w14:paraId="33BF2D01"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ins w:id="169" w:author="IQTIG" w:date="2020-04-27T15:01:00Z"/>
              </w:rPr>
            </w:pPr>
            <w:ins w:id="170" w:author="IQTIG" w:date="2020-04-27T15:01:00Z">
              <w:r>
                <w:t>-</w:t>
              </w:r>
            </w:ins>
          </w:p>
        </w:tc>
      </w:tr>
      <w:tr w:rsidR="00B66E40" w14:paraId="0CDD2B76" w14:textId="77777777" w:rsidTr="00966021">
        <w:trPr>
          <w:trHeight w:val="221"/>
          <w:ins w:id="171"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361DE62F" w14:textId="77777777" w:rsidR="00B66E40" w:rsidRPr="00E37ACC" w:rsidRDefault="00D1537B" w:rsidP="009A6A2C">
            <w:pPr>
              <w:pStyle w:val="Tabellenkopf"/>
              <w:rPr>
                <w:ins w:id="172" w:author="IQTIG" w:date="2020-04-27T15:01:00Z"/>
              </w:rPr>
            </w:pPr>
            <w:ins w:id="173" w:author="IQTIG" w:date="2020-04-27T15:01:00Z">
              <w:r>
                <w:t>Zähler (Formel)</w:t>
              </w:r>
            </w:ins>
          </w:p>
        </w:tc>
        <w:tc>
          <w:tcPr>
            <w:tcW w:w="5895" w:type="dxa"/>
          </w:tcPr>
          <w:p w14:paraId="34146115" w14:textId="77777777" w:rsidR="00B66E40" w:rsidRPr="00722F75" w:rsidRDefault="00D1537B" w:rsidP="00722F75">
            <w:pPr>
              <w:pStyle w:val="CodeOhneSilbentrennung"/>
              <w:cnfStyle w:val="000000000000" w:firstRow="0" w:lastRow="0" w:firstColumn="0" w:lastColumn="0" w:oddVBand="0" w:evenVBand="0" w:oddHBand="0" w:evenHBand="0" w:firstRowFirstColumn="0" w:firstRowLastColumn="0" w:lastRowFirstColumn="0" w:lastRowLastColumn="0"/>
              <w:rPr>
                <w:ins w:id="174" w:author="IQTIG" w:date="2020-04-27T15:01:00Z"/>
              </w:rPr>
            </w:pPr>
            <w:ins w:id="175" w:author="IQTIG" w:date="2020-04-27T15:01:00Z">
              <w:r>
                <w:t>KEINEDL %==% 1</w:t>
              </w:r>
            </w:ins>
          </w:p>
        </w:tc>
      </w:tr>
      <w:tr w:rsidR="00B66E40" w14:paraId="77FA0BEA" w14:textId="77777777" w:rsidTr="00966021">
        <w:trPr>
          <w:trHeight w:val="221"/>
          <w:ins w:id="176"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1BD916A0" w14:textId="77777777" w:rsidR="00B66E40" w:rsidRPr="00E37ACC" w:rsidRDefault="00D1537B" w:rsidP="009A6A2C">
            <w:pPr>
              <w:pStyle w:val="Tabellenkopf"/>
              <w:rPr>
                <w:ins w:id="177" w:author="IQTIG" w:date="2020-04-27T15:01:00Z"/>
              </w:rPr>
            </w:pPr>
            <w:ins w:id="178" w:author="IQTIG" w:date="2020-04-27T15:01:00Z">
              <w:r w:rsidRPr="00E37ACC">
                <w:t>Nenner (Formel)</w:t>
              </w:r>
            </w:ins>
          </w:p>
        </w:tc>
        <w:tc>
          <w:tcPr>
            <w:tcW w:w="5895" w:type="dxa"/>
          </w:tcPr>
          <w:p w14:paraId="7245B9E9" w14:textId="77777777" w:rsidR="00B66E40" w:rsidRPr="00722F75" w:rsidRDefault="00D1537B" w:rsidP="008E514B">
            <w:pPr>
              <w:pStyle w:val="CodeOhneSilbentrennung"/>
              <w:cnfStyle w:val="000000000000" w:firstRow="0" w:lastRow="0" w:firstColumn="0" w:lastColumn="0" w:oddVBand="0" w:evenVBand="0" w:oddHBand="0" w:evenHBand="0" w:firstRowFirstColumn="0" w:firstRowLastColumn="0" w:lastRowFirstColumn="0" w:lastRowLastColumn="0"/>
              <w:rPr>
                <w:ins w:id="179" w:author="IQTIG" w:date="2020-04-27T15:01:00Z"/>
              </w:rPr>
            </w:pPr>
            <w:ins w:id="180" w:author="IQTIG" w:date="2020-04-27T15:01:00Z">
              <w:r>
                <w:t xml:space="preserve">ASMSYSTEMPO %in% c(1,2,3,4,5,6,7) &amp;  </w:t>
              </w:r>
              <w:r>
                <w:br/>
                <w:t>!OPSCHLUESSEL %any_like% LST$OPS_SystemumstellungDEFIzuSM</w:t>
              </w:r>
            </w:ins>
          </w:p>
        </w:tc>
      </w:tr>
      <w:tr w:rsidR="00B66E40" w14:paraId="03CA56AB" w14:textId="77777777" w:rsidTr="00966021">
        <w:trPr>
          <w:trHeight w:val="221"/>
          <w:ins w:id="181"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4EA7FBFB" w14:textId="77777777" w:rsidR="00B66E40" w:rsidRPr="00E37ACC" w:rsidRDefault="00D1537B" w:rsidP="009A6A2C">
            <w:pPr>
              <w:pStyle w:val="Tabellenkopf"/>
              <w:rPr>
                <w:ins w:id="182" w:author="IQTIG" w:date="2020-04-27T15:01:00Z"/>
              </w:rPr>
            </w:pPr>
            <w:ins w:id="183" w:author="IQTIG" w:date="2020-04-27T15:01:00Z">
              <w:r w:rsidRPr="00E37ACC">
                <w:t>Verwendete Funktionen</w:t>
              </w:r>
            </w:ins>
          </w:p>
        </w:tc>
        <w:tc>
          <w:tcPr>
            <w:tcW w:w="5895" w:type="dxa"/>
          </w:tcPr>
          <w:p w14:paraId="1D7A9C49" w14:textId="77777777" w:rsidR="00B66E40" w:rsidRPr="00D817EF" w:rsidRDefault="00D1537B" w:rsidP="00D817EF">
            <w:pPr>
              <w:pStyle w:val="CodeOhneSilbentrennung"/>
              <w:cnfStyle w:val="000000000000" w:firstRow="0" w:lastRow="0" w:firstColumn="0" w:lastColumn="0" w:oddVBand="0" w:evenVBand="0" w:oddHBand="0" w:evenHBand="0" w:firstRowFirstColumn="0" w:firstRowLastColumn="0" w:lastRowFirstColumn="0" w:lastRowLastColumn="0"/>
              <w:rPr>
                <w:ins w:id="184" w:author="IQTIG" w:date="2020-04-27T15:01:00Z"/>
              </w:rPr>
            </w:pPr>
            <w:ins w:id="185" w:author="IQTIG" w:date="2020-04-27T15:01:00Z">
              <w:r>
                <w:t>-</w:t>
              </w:r>
            </w:ins>
          </w:p>
        </w:tc>
      </w:tr>
      <w:tr w:rsidR="00B66E40" w14:paraId="0054E5A2" w14:textId="77777777" w:rsidTr="00966021">
        <w:trPr>
          <w:trHeight w:val="221"/>
          <w:ins w:id="186"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046B8FCD" w14:textId="77777777" w:rsidR="00B66E40" w:rsidRPr="00E37ACC" w:rsidRDefault="00D1537B" w:rsidP="009A6A2C">
            <w:pPr>
              <w:pStyle w:val="Tabellenkopf"/>
              <w:rPr>
                <w:ins w:id="187" w:author="IQTIG" w:date="2020-04-27T15:01:00Z"/>
              </w:rPr>
            </w:pPr>
            <w:ins w:id="188" w:author="IQTIG" w:date="2020-04-27T15:01:00Z">
              <w:r w:rsidRPr="00E37ACC">
                <w:t>Verwendete Listen</w:t>
              </w:r>
            </w:ins>
          </w:p>
        </w:tc>
        <w:tc>
          <w:tcPr>
            <w:tcW w:w="5895" w:type="dxa"/>
          </w:tcPr>
          <w:p w14:paraId="2D786F5C" w14:textId="77777777" w:rsidR="00B0537E" w:rsidRPr="003E64DF" w:rsidRDefault="00D1537B" w:rsidP="00B0537E">
            <w:pPr>
              <w:pStyle w:val="CodeOhneSilbentrennung"/>
              <w:cnfStyle w:val="000000000000" w:firstRow="0" w:lastRow="0" w:firstColumn="0" w:lastColumn="0" w:oddVBand="0" w:evenVBand="0" w:oddHBand="0" w:evenHBand="0" w:firstRowFirstColumn="0" w:firstRowLastColumn="0" w:lastRowFirstColumn="0" w:lastRowLastColumn="0"/>
              <w:rPr>
                <w:ins w:id="189" w:author="IQTIG" w:date="2020-04-27T15:01:00Z"/>
              </w:rPr>
            </w:pPr>
            <w:ins w:id="190" w:author="IQTIG" w:date="2020-04-27T15:01:00Z">
              <w:r>
                <w:t>OPS_SystemumstellungDEFIzuSM</w:t>
              </w:r>
            </w:ins>
          </w:p>
        </w:tc>
      </w:tr>
      <w:tr w:rsidR="00B66E40" w14:paraId="7945E447" w14:textId="77777777" w:rsidTr="00966021">
        <w:trPr>
          <w:trHeight w:val="221"/>
          <w:ins w:id="191"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53FA16B9" w14:textId="77777777" w:rsidR="00B66E40" w:rsidRPr="00E37ACC" w:rsidRDefault="00D1537B" w:rsidP="00AD72D5">
            <w:pPr>
              <w:pStyle w:val="Tabellenkopf"/>
              <w:rPr>
                <w:ins w:id="192" w:author="IQTIG" w:date="2020-04-27T15:01:00Z"/>
              </w:rPr>
            </w:pPr>
            <w:ins w:id="193" w:author="IQTIG" w:date="2020-04-27T15:01:00Z">
              <w:r>
                <w:t>Vergleichbarkeit mit</w:t>
              </w:r>
              <w:r>
                <w:br/>
              </w:r>
              <w:r>
                <w:t>Vorjahresergebnissen</w:t>
              </w:r>
            </w:ins>
          </w:p>
        </w:tc>
        <w:tc>
          <w:tcPr>
            <w:tcW w:w="5895" w:type="dxa"/>
          </w:tcPr>
          <w:p w14:paraId="3C468AC1"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rPr>
                <w:ins w:id="194" w:author="IQTIG" w:date="2020-04-27T15:01:00Z"/>
              </w:rPr>
            </w:pPr>
            <w:ins w:id="195" w:author="IQTIG" w:date="2020-04-27T15:01:00Z">
              <w:r>
                <w:t>AK im Vorjahr nicht berechnet</w:t>
              </w:r>
            </w:ins>
          </w:p>
        </w:tc>
      </w:tr>
    </w:tbl>
    <w:p w14:paraId="095373A7" w14:textId="77777777" w:rsidR="009E1781" w:rsidRPr="00CC72DB" w:rsidRDefault="00D1537B" w:rsidP="00CC72DB">
      <w:pPr>
        <w:pStyle w:val="Tabellentext"/>
        <w:spacing w:before="0"/>
        <w:ind w:left="0"/>
        <w:rPr>
          <w:ins w:id="196" w:author="IQTIG" w:date="2020-04-27T15:01:00Z"/>
          <w:sz w:val="2"/>
          <w:szCs w:val="2"/>
        </w:rPr>
      </w:pPr>
    </w:p>
    <w:p w14:paraId="61888AE2" w14:textId="77777777" w:rsidR="00912AEA" w:rsidRDefault="00912AEA">
      <w:pPr>
        <w:rPr>
          <w:ins w:id="197" w:author="IQTIG" w:date="2020-04-27T15:01:00Z"/>
        </w:rPr>
        <w:sectPr w:rsidR="00912AEA" w:rsidSect="001E71EA">
          <w:pgSz w:w="11906" w:h="16838" w:code="9"/>
          <w:pgMar w:top="1418" w:right="1134" w:bottom="1418" w:left="1701" w:header="454" w:footer="737" w:gutter="0"/>
          <w:cols w:space="708"/>
          <w:docGrid w:linePitch="360"/>
        </w:sectPr>
      </w:pPr>
    </w:p>
    <w:p w14:paraId="4E44E94D" w14:textId="77777777" w:rsidR="00293DEF" w:rsidRDefault="00D1537B" w:rsidP="00271720">
      <w:pPr>
        <w:pStyle w:val="berschrift1ohneGliederung"/>
      </w:pPr>
      <w:bookmarkStart w:id="198" w:name="_Toc38892183"/>
      <w:r>
        <w:lastRenderedPageBreak/>
        <w:t>813072: Unterdokumentation von GKV-Patientinnen und GKV-Patienten</w:t>
      </w:r>
      <w:bookmarkEnd w:id="198"/>
    </w:p>
    <w:p w14:paraId="44B709B6" w14:textId="77777777" w:rsidR="000F0644" w:rsidRDefault="00D1537B" w:rsidP="00492E33">
      <w:pPr>
        <w:pStyle w:val="Absatzberschriftebene2nurinNavigation"/>
      </w:pPr>
      <w:r>
        <w:t>Verwendete Datenfelder</w:t>
      </w:r>
    </w:p>
    <w:p w14:paraId="3CFC63AF" w14:textId="77777777" w:rsidR="001046CA" w:rsidRPr="005319EE" w:rsidRDefault="00D1537B"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568318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988FEE0" w14:textId="77777777" w:rsidR="00216CD3" w:rsidRPr="009E2B0C" w:rsidRDefault="00D1537B" w:rsidP="00F36061">
            <w:pPr>
              <w:pStyle w:val="Tabellenkopf"/>
            </w:pPr>
            <w:r>
              <w:t>Item</w:t>
            </w:r>
          </w:p>
        </w:tc>
        <w:tc>
          <w:tcPr>
            <w:tcW w:w="1097" w:type="pct"/>
          </w:tcPr>
          <w:p w14:paraId="57A6AA18" w14:textId="77777777" w:rsidR="00216CD3" w:rsidRPr="009E2B0C" w:rsidRDefault="00D1537B" w:rsidP="00F36061">
            <w:pPr>
              <w:pStyle w:val="Tabellenkopf"/>
            </w:pPr>
            <w:r>
              <w:t>Bezeichnung</w:t>
            </w:r>
          </w:p>
        </w:tc>
        <w:tc>
          <w:tcPr>
            <w:tcW w:w="326" w:type="pct"/>
          </w:tcPr>
          <w:p w14:paraId="2FD848F1" w14:textId="77777777" w:rsidR="00216CD3" w:rsidRPr="009E2B0C" w:rsidRDefault="00D1537B" w:rsidP="00F36061">
            <w:pPr>
              <w:pStyle w:val="Tabellenkopf"/>
            </w:pPr>
            <w:r>
              <w:t>M/K</w:t>
            </w:r>
          </w:p>
        </w:tc>
        <w:tc>
          <w:tcPr>
            <w:tcW w:w="1792" w:type="pct"/>
          </w:tcPr>
          <w:p w14:paraId="17730072" w14:textId="77777777" w:rsidR="00216CD3" w:rsidRPr="009E2B0C" w:rsidRDefault="00D1537B" w:rsidP="00F36061">
            <w:pPr>
              <w:pStyle w:val="Tabellenkopf"/>
            </w:pPr>
            <w:r>
              <w:t>Schlüssel/Formel</w:t>
            </w:r>
          </w:p>
        </w:tc>
        <w:tc>
          <w:tcPr>
            <w:tcW w:w="1184" w:type="pct"/>
          </w:tcPr>
          <w:p w14:paraId="31E4E66A" w14:textId="77777777" w:rsidR="00216CD3" w:rsidRPr="009E2B0C" w:rsidRDefault="00D1537B" w:rsidP="00DA3905">
            <w:pPr>
              <w:pStyle w:val="Tabellenkopf"/>
              <w:ind w:left="108" w:right="28"/>
            </w:pPr>
            <w:r>
              <w:t>Feldname</w:t>
            </w:r>
            <w:r>
              <w:t xml:space="preserve"> </w:t>
            </w:r>
            <w:r>
              <w:t>▲</w:t>
            </w:r>
            <w:r>
              <w:t xml:space="preserve"> </w:t>
            </w:r>
          </w:p>
        </w:tc>
      </w:tr>
      <w:tr w:rsidR="00216CD3" w:rsidRPr="00743DF3" w14:paraId="0E6BC84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94194CF" w14:textId="77777777" w:rsidR="00216CD3" w:rsidRPr="00743DF3" w:rsidRDefault="00D1537B" w:rsidP="00F36061">
            <w:pPr>
              <w:pStyle w:val="Tabellentext"/>
            </w:pPr>
            <w:r>
              <w:t>4:B</w:t>
            </w:r>
          </w:p>
        </w:tc>
        <w:tc>
          <w:tcPr>
            <w:tcW w:w="1097" w:type="pct"/>
          </w:tcPr>
          <w:p w14:paraId="63F6B7F1" w14:textId="77777777" w:rsidR="00216CD3" w:rsidRPr="00743DF3" w:rsidRDefault="00D1537B" w:rsidP="00F36061">
            <w:pPr>
              <w:pStyle w:val="Tabellentext"/>
            </w:pPr>
            <w:r>
              <w:t>Der Patient verfügt über keine eGK-Versichertennummer.</w:t>
            </w:r>
          </w:p>
        </w:tc>
        <w:tc>
          <w:tcPr>
            <w:tcW w:w="326" w:type="pct"/>
          </w:tcPr>
          <w:p w14:paraId="0AFB8460" w14:textId="77777777" w:rsidR="00216CD3" w:rsidRPr="00743DF3" w:rsidRDefault="00D1537B" w:rsidP="00F36061">
            <w:pPr>
              <w:pStyle w:val="Tabellentext"/>
            </w:pPr>
            <w:r>
              <w:t>K</w:t>
            </w:r>
          </w:p>
        </w:tc>
        <w:tc>
          <w:tcPr>
            <w:tcW w:w="1792" w:type="pct"/>
          </w:tcPr>
          <w:p w14:paraId="6E1218F6" w14:textId="77777777" w:rsidR="00216CD3" w:rsidRPr="00743DF3" w:rsidRDefault="00D1537B" w:rsidP="0053781D">
            <w:pPr>
              <w:pStyle w:val="Tabellentext"/>
              <w:ind w:left="564" w:hanging="451"/>
            </w:pPr>
            <w:r>
              <w:t>1 =</w:t>
            </w:r>
            <w:r>
              <w:tab/>
              <w:t>ja</w:t>
            </w:r>
          </w:p>
        </w:tc>
        <w:tc>
          <w:tcPr>
            <w:tcW w:w="1184" w:type="pct"/>
          </w:tcPr>
          <w:p w14:paraId="47547726" w14:textId="77777777" w:rsidR="00216CD3" w:rsidRPr="00743DF3" w:rsidRDefault="00D1537B" w:rsidP="00F36061">
            <w:pPr>
              <w:pStyle w:val="Tabellentext"/>
            </w:pPr>
            <w:r>
              <w:t>VERSICHERTENIDNEUNV</w:t>
            </w:r>
          </w:p>
        </w:tc>
      </w:tr>
      <w:tr w:rsidR="00216CD3" w:rsidRPr="00743DF3" w14:paraId="694101C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7EFB6C4" w14:textId="77777777" w:rsidR="00216CD3" w:rsidRPr="00743DF3" w:rsidRDefault="00D1537B" w:rsidP="00F36061">
            <w:pPr>
              <w:pStyle w:val="Tabellentext"/>
            </w:pPr>
            <w:r>
              <w:t>EF*</w:t>
            </w:r>
          </w:p>
        </w:tc>
        <w:tc>
          <w:tcPr>
            <w:tcW w:w="1097" w:type="pct"/>
          </w:tcPr>
          <w:p w14:paraId="22436F05" w14:textId="77777777" w:rsidR="00216CD3" w:rsidRPr="00743DF3" w:rsidRDefault="00D1537B" w:rsidP="00F36061">
            <w:pPr>
              <w:pStyle w:val="Tabellentext"/>
            </w:pPr>
            <w:r>
              <w:t>GKV-Versichertenstatus</w:t>
            </w:r>
          </w:p>
        </w:tc>
        <w:tc>
          <w:tcPr>
            <w:tcW w:w="326" w:type="pct"/>
          </w:tcPr>
          <w:p w14:paraId="1006E949" w14:textId="77777777" w:rsidR="00216CD3" w:rsidRPr="00743DF3" w:rsidRDefault="00D1537B" w:rsidP="00F36061">
            <w:pPr>
              <w:pStyle w:val="Tabellentext"/>
            </w:pPr>
            <w:r>
              <w:t>-</w:t>
            </w:r>
          </w:p>
        </w:tc>
        <w:tc>
          <w:tcPr>
            <w:tcW w:w="1792" w:type="pct"/>
          </w:tcPr>
          <w:p w14:paraId="74306085" w14:textId="77777777" w:rsidR="00216CD3" w:rsidRPr="00743DF3" w:rsidRDefault="00D1537B" w:rsidP="0053781D">
            <w:pPr>
              <w:pStyle w:val="Tabellentext"/>
              <w:ind w:left="564" w:hanging="451"/>
            </w:pPr>
            <w:r>
              <w:t>versichertenstatusgkv(PERSONENKREIS;KASSEIKNR)</w:t>
            </w:r>
          </w:p>
        </w:tc>
        <w:tc>
          <w:tcPr>
            <w:tcW w:w="1184" w:type="pct"/>
          </w:tcPr>
          <w:p w14:paraId="7EF3C7B2" w14:textId="77777777" w:rsidR="00216CD3" w:rsidRPr="00743DF3" w:rsidRDefault="00D1537B" w:rsidP="00F36061">
            <w:pPr>
              <w:pStyle w:val="Tabellentext"/>
            </w:pPr>
            <w:r>
              <w:t>versichertenstatusgkv</w:t>
            </w:r>
          </w:p>
        </w:tc>
      </w:tr>
      <w:tr w:rsidR="00216CD3" w:rsidRPr="00743DF3" w14:paraId="309D545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ED4052" w14:textId="77777777" w:rsidR="00216CD3" w:rsidRPr="00743DF3" w:rsidRDefault="00D1537B" w:rsidP="00F36061">
            <w:pPr>
              <w:pStyle w:val="Tabellentext"/>
            </w:pPr>
            <w:r>
              <w:t>MDS: 1:B</w:t>
            </w:r>
          </w:p>
        </w:tc>
        <w:tc>
          <w:tcPr>
            <w:tcW w:w="1097" w:type="pct"/>
          </w:tcPr>
          <w:p w14:paraId="11C9899F" w14:textId="77777777" w:rsidR="00216CD3" w:rsidRPr="00743DF3" w:rsidRDefault="00D1537B" w:rsidP="00F36061">
            <w:pPr>
              <w:pStyle w:val="Tabellentext"/>
            </w:pPr>
            <w:r>
              <w:t>zugehöriges QS-Modul</w:t>
            </w:r>
          </w:p>
        </w:tc>
        <w:tc>
          <w:tcPr>
            <w:tcW w:w="326" w:type="pct"/>
          </w:tcPr>
          <w:p w14:paraId="7BB147BD" w14:textId="77777777" w:rsidR="00216CD3" w:rsidRPr="00743DF3" w:rsidRDefault="00D1537B" w:rsidP="00F36061">
            <w:pPr>
              <w:pStyle w:val="Tabellentext"/>
            </w:pPr>
            <w:r>
              <w:t>M</w:t>
            </w:r>
          </w:p>
        </w:tc>
        <w:tc>
          <w:tcPr>
            <w:tcW w:w="1792" w:type="pct"/>
          </w:tcPr>
          <w:p w14:paraId="5B1A1997" w14:textId="77777777" w:rsidR="00216CD3" w:rsidRPr="00743DF3" w:rsidRDefault="00D1537B" w:rsidP="0053781D">
            <w:pPr>
              <w:pStyle w:val="Tabellentext"/>
              <w:ind w:left="564" w:hanging="451"/>
            </w:pPr>
            <w:r>
              <w:t>s. Anhang: Modul</w:t>
            </w:r>
          </w:p>
        </w:tc>
        <w:tc>
          <w:tcPr>
            <w:tcW w:w="1184" w:type="pct"/>
          </w:tcPr>
          <w:p w14:paraId="1354A07B" w14:textId="77777777" w:rsidR="00216CD3" w:rsidRPr="00743DF3" w:rsidRDefault="00D1537B" w:rsidP="00F36061">
            <w:pPr>
              <w:pStyle w:val="Tabellentext"/>
            </w:pPr>
            <w:r>
              <w:t>MDS_ZUQSMODUL</w:t>
            </w:r>
          </w:p>
        </w:tc>
      </w:tr>
      <w:tr w:rsidR="00216CD3" w:rsidRPr="00743DF3" w14:paraId="7F359DA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EBA7124" w14:textId="77777777" w:rsidR="00216CD3" w:rsidRPr="00743DF3" w:rsidRDefault="00D1537B" w:rsidP="00F36061">
            <w:pPr>
              <w:pStyle w:val="Tabellentext"/>
            </w:pPr>
            <w:r>
              <w:t>MDS: EF*</w:t>
            </w:r>
          </w:p>
        </w:tc>
        <w:tc>
          <w:tcPr>
            <w:tcW w:w="1097" w:type="pct"/>
          </w:tcPr>
          <w:p w14:paraId="7193477E" w14:textId="77777777" w:rsidR="00216CD3" w:rsidRPr="00743DF3" w:rsidRDefault="00D1537B" w:rsidP="00F36061">
            <w:pPr>
              <w:pStyle w:val="Tabellentext"/>
            </w:pPr>
            <w:r>
              <w:t>GKV-Versichertenstatus</w:t>
            </w:r>
          </w:p>
        </w:tc>
        <w:tc>
          <w:tcPr>
            <w:tcW w:w="326" w:type="pct"/>
          </w:tcPr>
          <w:p w14:paraId="3A2AAFAD" w14:textId="77777777" w:rsidR="00216CD3" w:rsidRPr="00743DF3" w:rsidRDefault="00D1537B" w:rsidP="00F36061">
            <w:pPr>
              <w:pStyle w:val="Tabellentext"/>
            </w:pPr>
            <w:r>
              <w:t>-</w:t>
            </w:r>
          </w:p>
        </w:tc>
        <w:tc>
          <w:tcPr>
            <w:tcW w:w="1792" w:type="pct"/>
          </w:tcPr>
          <w:p w14:paraId="12A23FEA" w14:textId="77777777" w:rsidR="00216CD3" w:rsidRPr="00743DF3" w:rsidRDefault="00D1537B" w:rsidP="0053781D">
            <w:pPr>
              <w:pStyle w:val="Tabellentext"/>
              <w:ind w:left="564" w:hanging="451"/>
            </w:pPr>
            <w:r>
              <w:t>vstatusgkvmds(PERSONENKREIS;KASSEIKNR;ZUQSMODUL)</w:t>
            </w:r>
          </w:p>
        </w:tc>
        <w:tc>
          <w:tcPr>
            <w:tcW w:w="1184" w:type="pct"/>
          </w:tcPr>
          <w:p w14:paraId="757AB318" w14:textId="77777777" w:rsidR="00216CD3" w:rsidRPr="00743DF3" w:rsidRDefault="00D1537B" w:rsidP="00F36061">
            <w:pPr>
              <w:pStyle w:val="Tabellentext"/>
            </w:pPr>
            <w:r>
              <w:t>MDS_vstatusgkvmds</w:t>
            </w:r>
          </w:p>
        </w:tc>
      </w:tr>
    </w:tbl>
    <w:p w14:paraId="46EEB65C" w14:textId="77777777" w:rsidR="00216CD3" w:rsidRDefault="00D1537B"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ED6D065" w14:textId="77777777" w:rsidR="007213A3" w:rsidRDefault="00D1537B"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22059EE4" w14:textId="77777777" w:rsidR="00912AEA" w:rsidRDefault="00912AEA">
      <w:pPr>
        <w:sectPr w:rsidR="00912AEA"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4CAD4F65" w14:textId="77777777" w:rsidR="006D1B0D" w:rsidRDefault="00D1537B"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F54DF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BA2DE" w14:textId="5C7B8549" w:rsidR="000517F0" w:rsidRPr="000517F0" w:rsidRDefault="00B376A8" w:rsidP="009A6A2C">
            <w:pPr>
              <w:pStyle w:val="Tabellenkopf"/>
            </w:pPr>
            <w:del w:id="199" w:author="IQTIG" w:date="2020-04-27T15:01:00Z">
              <w:r>
                <w:delText>AK-</w:delText>
              </w:r>
            </w:del>
            <w:r w:rsidR="00D1537B">
              <w:t>ID</w:t>
            </w:r>
          </w:p>
        </w:tc>
        <w:tc>
          <w:tcPr>
            <w:tcW w:w="5895" w:type="dxa"/>
          </w:tcPr>
          <w:p w14:paraId="3233FBEF"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813072</w:t>
            </w:r>
          </w:p>
        </w:tc>
      </w:tr>
      <w:tr w:rsidR="00C83B05" w14:paraId="3CC32A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0F6FD" w14:textId="77777777" w:rsidR="00C83B05" w:rsidRDefault="00D1537B" w:rsidP="009A6A2C">
            <w:pPr>
              <w:pStyle w:val="Tabellenkopf"/>
            </w:pPr>
            <w:r>
              <w:t>Jahr der Erstanwendung</w:t>
            </w:r>
          </w:p>
        </w:tc>
        <w:tc>
          <w:tcPr>
            <w:tcW w:w="5895" w:type="dxa"/>
          </w:tcPr>
          <w:p w14:paraId="2E10275F"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3944DB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4AD26D" w14:textId="77777777" w:rsidR="00C83B05" w:rsidRDefault="00D1537B" w:rsidP="009A6A2C">
            <w:pPr>
              <w:pStyle w:val="Tabellenkopf"/>
            </w:pPr>
            <w:r>
              <w:t>Begründung für die Auswahl</w:t>
            </w:r>
          </w:p>
        </w:tc>
        <w:tc>
          <w:tcPr>
            <w:tcW w:w="5895" w:type="dxa"/>
          </w:tcPr>
          <w:p w14:paraId="1F77638F"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233351F"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Follow-up-Indikatoren heraus.</w:t>
            </w:r>
          </w:p>
          <w:p w14:paraId="4189CDBD"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EA69F94"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575576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A15103" w14:textId="77777777" w:rsidR="00C83B05" w:rsidRDefault="00D1537B" w:rsidP="00AD72D5">
            <w:pPr>
              <w:pStyle w:val="Tabellenkopf"/>
            </w:pPr>
            <w:r>
              <w:t>B</w:t>
            </w:r>
            <w:r>
              <w:t>ezug zu anderen</w:t>
            </w:r>
            <w:r>
              <w:br/>
            </w:r>
            <w:r>
              <w:t>Q</w:t>
            </w:r>
            <w:r>
              <w:t>ualitätsi</w:t>
            </w:r>
            <w:r>
              <w:t>ndikatoren</w:t>
            </w:r>
            <w:r>
              <w:t>/Kennzahlen</w:t>
            </w:r>
          </w:p>
        </w:tc>
        <w:tc>
          <w:tcPr>
            <w:tcW w:w="5895" w:type="dxa"/>
          </w:tcPr>
          <w:p w14:paraId="44ADB715" w14:textId="77777777" w:rsidR="00C83B05" w:rsidRPr="00C83B05"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2190: La</w:t>
            </w:r>
            <w:r>
              <w:t xml:space="preserve">ufzeit des alten Herzschrittmacher-Aggregats unter 4 Jahren bei Ein- und Zweikammersystemen </w:t>
            </w:r>
            <w:r>
              <w:br/>
              <w:t xml:space="preserve">2191: Herzschrittmacher-Implantationen ohne Folgeeingriff aufgrund eines Hardwareproblems (Aggregat bzw. Sonde) innerhalb von 8 Jahren </w:t>
            </w:r>
            <w:r>
              <w:br/>
              <w:t>2194: Verhältnis der beobac</w:t>
            </w:r>
            <w:r>
              <w:t xml:space="preserve">hteten zur erwarteten Rate (O/E) an prozedurassoziierten Problemen (Sonden- bzw. Taschenproblemen) als Indikation zum Folgeeingriff innerhalb eines Jahres </w:t>
            </w:r>
            <w:r>
              <w:br/>
              <w:t>2195: Verhältnis der beobachteten zu erwarteten Rate (O/E) an Infektionen oder Aggregatperforationen</w:t>
            </w:r>
            <w:r>
              <w:t xml:space="preserve"> als Indikation zum Folgeeingriff innerhalb eines Jahres</w:t>
            </w:r>
          </w:p>
        </w:tc>
      </w:tr>
      <w:tr w:rsidR="000517F0" w14:paraId="20D7E3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E86E6" w14:textId="77777777" w:rsidR="000517F0" w:rsidRDefault="00D1537B" w:rsidP="009975E4">
            <w:pPr>
              <w:pStyle w:val="Tabellenkopf"/>
            </w:pPr>
            <w:r>
              <w:t>Berechnung</w:t>
            </w:r>
            <w:r>
              <w:t>sart</w:t>
            </w:r>
          </w:p>
        </w:tc>
        <w:tc>
          <w:tcPr>
            <w:tcW w:w="5895" w:type="dxa"/>
          </w:tcPr>
          <w:p w14:paraId="50A9E58B"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93D34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1EFE6" w14:textId="77777777" w:rsidR="000517F0" w:rsidRDefault="00D1537B" w:rsidP="009A6A2C">
            <w:pPr>
              <w:pStyle w:val="Tabellenkopf"/>
            </w:pPr>
            <w:r>
              <w:t>Referenzbereich 2019</w:t>
            </w:r>
          </w:p>
        </w:tc>
        <w:tc>
          <w:tcPr>
            <w:tcW w:w="5895" w:type="dxa"/>
          </w:tcPr>
          <w:p w14:paraId="036D0A9F"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251241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166CA" w14:textId="77777777" w:rsidR="000517F0" w:rsidRDefault="00D1537B" w:rsidP="00A3278E">
            <w:pPr>
              <w:pStyle w:val="Tabellenkopf"/>
            </w:pPr>
            <w:r w:rsidRPr="00E37ACC">
              <w:t>R</w:t>
            </w:r>
            <w:r>
              <w:t xml:space="preserve">eferenzbereich </w:t>
            </w:r>
            <w:r>
              <w:t>2018</w:t>
            </w:r>
          </w:p>
        </w:tc>
        <w:tc>
          <w:tcPr>
            <w:tcW w:w="5895" w:type="dxa"/>
          </w:tcPr>
          <w:p w14:paraId="787113D1"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40D561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5CEAC5" w14:textId="77777777" w:rsidR="00B66E40" w:rsidRDefault="00D1537B" w:rsidP="009A6A2C">
            <w:pPr>
              <w:pStyle w:val="Tabellenkopf"/>
            </w:pPr>
            <w:r>
              <w:t>Erläuterung zum Referenzbereich</w:t>
            </w:r>
            <w:r>
              <w:t xml:space="preserve"> </w:t>
            </w:r>
            <w:r>
              <w:t>2019</w:t>
            </w:r>
          </w:p>
        </w:tc>
        <w:tc>
          <w:tcPr>
            <w:tcW w:w="5895" w:type="dxa"/>
          </w:tcPr>
          <w:p w14:paraId="2FA750D9"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51C0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865B1" w14:textId="77777777" w:rsidR="00B66E40" w:rsidRDefault="00D1537B" w:rsidP="009A6A2C">
            <w:pPr>
              <w:pStyle w:val="Tabellenkopf"/>
            </w:pPr>
            <w:r>
              <w:t>Erläuterung zum Strukturierten</w:t>
            </w:r>
            <w:r>
              <w:t xml:space="preserve"> </w:t>
            </w:r>
            <w:r>
              <w:t>Dialog bzw.</w:t>
            </w:r>
            <w:r>
              <w:t xml:space="preserve"> </w:t>
            </w:r>
            <w:r>
              <w:t>Stellungnahmeverfahren 2019</w:t>
            </w:r>
          </w:p>
        </w:tc>
        <w:tc>
          <w:tcPr>
            <w:tcW w:w="5895" w:type="dxa"/>
          </w:tcPr>
          <w:p w14:paraId="586225D2"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0D61B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341BFF7" w14:textId="77777777" w:rsidR="00B66E40" w:rsidRPr="00E37ACC" w:rsidRDefault="00D1537B" w:rsidP="009A6A2C">
            <w:pPr>
              <w:pStyle w:val="Tabellenkopf"/>
            </w:pPr>
            <w:r w:rsidRPr="00E37ACC">
              <w:t>Rechenregeln</w:t>
            </w:r>
          </w:p>
        </w:tc>
        <w:tc>
          <w:tcPr>
            <w:tcW w:w="5895" w:type="dxa"/>
          </w:tcPr>
          <w:p w14:paraId="0C6E2945"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931FAEE"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eGK-Versichtertennummer vorliegt) sowie der Minimaldatensätze zu GKV-Patientinnen und -Patienten (Patientinnen und Patienten mit Institutionskennzeichen der Krankenkasse der Versichertenkarte, das mit „10“ beginnt und für die kein be</w:t>
            </w:r>
            <w:r>
              <w:t>sonderer Personenkreis vermerkt ist).</w:t>
            </w:r>
          </w:p>
          <w:p w14:paraId="0D747C82"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8D93BC0"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w:t>
            </w:r>
            <w:r>
              <w:rPr>
                <w:rStyle w:val="Fett"/>
                <w:b w:val="0"/>
                <w:bCs w:val="0"/>
              </w:rPr>
              <w:t>e kein besonderer Personenkreis vermerkt ist und deren eGK-Versichtertennummer vorliegt) (methodische Sollstatistik: DS_GKV) für den jeweiligen Leistungsbereich</w:t>
            </w:r>
          </w:p>
        </w:tc>
      </w:tr>
      <w:tr w:rsidR="00B66E40" w14:paraId="6D976E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0E052AC" w14:textId="77777777" w:rsidR="00B66E40" w:rsidRPr="00E37ACC" w:rsidRDefault="00D1537B" w:rsidP="009A6A2C">
            <w:pPr>
              <w:pStyle w:val="Tabellenkopf"/>
            </w:pPr>
            <w:r w:rsidRPr="00E37ACC">
              <w:t>Erläuterung der Rechenregel</w:t>
            </w:r>
          </w:p>
        </w:tc>
        <w:tc>
          <w:tcPr>
            <w:tcW w:w="5895" w:type="dxa"/>
          </w:tcPr>
          <w:p w14:paraId="78D063F4"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40448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832669" w14:textId="77777777" w:rsidR="00B66E40" w:rsidRPr="00E37ACC" w:rsidRDefault="00D1537B" w:rsidP="009A6A2C">
            <w:pPr>
              <w:pStyle w:val="Tabellenkopf"/>
            </w:pPr>
            <w:r w:rsidRPr="00E37ACC">
              <w:t>Teildatensatzbezug</w:t>
            </w:r>
          </w:p>
        </w:tc>
        <w:tc>
          <w:tcPr>
            <w:tcW w:w="5895" w:type="dxa"/>
          </w:tcPr>
          <w:p w14:paraId="736565EE"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6B2B33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6BDAE5" w14:textId="77777777" w:rsidR="00C83B05" w:rsidRPr="00E37ACC" w:rsidRDefault="00D1537B" w:rsidP="009A6A2C">
            <w:pPr>
              <w:pStyle w:val="Tabellenkopf"/>
            </w:pPr>
            <w:r>
              <w:t>Mindestanzahl Zähler</w:t>
            </w:r>
          </w:p>
        </w:tc>
        <w:tc>
          <w:tcPr>
            <w:tcW w:w="5895" w:type="dxa"/>
          </w:tcPr>
          <w:p w14:paraId="5BB934CB"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4B3B5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5160DE" w14:textId="77777777" w:rsidR="00C83B05" w:rsidRPr="00E37ACC" w:rsidRDefault="00D1537B" w:rsidP="009A6A2C">
            <w:pPr>
              <w:pStyle w:val="Tabellenkopf"/>
            </w:pPr>
            <w:r>
              <w:t>Mindestanzahl Nenner</w:t>
            </w:r>
          </w:p>
        </w:tc>
        <w:tc>
          <w:tcPr>
            <w:tcW w:w="5895" w:type="dxa"/>
          </w:tcPr>
          <w:p w14:paraId="13FE0FE0"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6F44DB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97C86" w14:textId="77777777" w:rsidR="00B66E40" w:rsidRPr="00E37ACC" w:rsidRDefault="00D1537B" w:rsidP="009A6A2C">
            <w:pPr>
              <w:pStyle w:val="Tabellenkopf"/>
            </w:pPr>
            <w:r>
              <w:t>Zähler (Formel)</w:t>
            </w:r>
          </w:p>
        </w:tc>
        <w:tc>
          <w:tcPr>
            <w:tcW w:w="5895" w:type="dxa"/>
          </w:tcPr>
          <w:p w14:paraId="316AF4FA" w14:textId="77777777" w:rsidR="00B66E40" w:rsidRPr="00722F75" w:rsidRDefault="00D1537B"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09/1:B: </w:t>
            </w:r>
            <w:r>
              <w:br/>
              <w:t xml:space="preserve"> </w:t>
            </w:r>
            <w:r>
              <w:br/>
              <w:t xml:space="preserve">versichertenstatusgkv %==% 1 &amp; </w:t>
            </w:r>
            <w:r>
              <w:lastRenderedPageBreak/>
              <w:t xml:space="preserve">is.na(VERSICHERTENIDNEUNV) &amp; </w:t>
            </w:r>
            <w:r>
              <w:br/>
              <w:t xml:space="preserve"> </w:t>
            </w:r>
            <w:r>
              <w:br/>
              <w:t xml:space="preserve"># MDS:B: </w:t>
            </w:r>
            <w:r>
              <w:br/>
              <w:t xml:space="preserve"> </w:t>
            </w:r>
            <w:r>
              <w:br/>
              <w:t>MDS_ZUQSMODUL %==% "09/1" &amp; MDS_vstatusgkvmds %==% 1</w:t>
            </w:r>
          </w:p>
        </w:tc>
      </w:tr>
      <w:tr w:rsidR="00B66E40" w14:paraId="241AF6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A7D464" w14:textId="77777777" w:rsidR="00B66E40" w:rsidRPr="00E37ACC" w:rsidRDefault="00D1537B" w:rsidP="009A6A2C">
            <w:pPr>
              <w:pStyle w:val="Tabellenkopf"/>
            </w:pPr>
            <w:r w:rsidRPr="00E37ACC">
              <w:lastRenderedPageBreak/>
              <w:t>Nenner (Formel)</w:t>
            </w:r>
          </w:p>
        </w:tc>
        <w:tc>
          <w:tcPr>
            <w:tcW w:w="5895" w:type="dxa"/>
          </w:tcPr>
          <w:p w14:paraId="248BD945" w14:textId="77777777" w:rsidR="00B66E40" w:rsidRPr="00722F75" w:rsidRDefault="00D1537B"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4E9EA0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7CA0F3" w14:textId="77777777" w:rsidR="00B66E40" w:rsidRPr="00E37ACC" w:rsidRDefault="00D1537B" w:rsidP="009A6A2C">
            <w:pPr>
              <w:pStyle w:val="Tabellenkopf"/>
            </w:pPr>
            <w:r w:rsidRPr="00E37ACC">
              <w:t>Verwendete Funktione</w:t>
            </w:r>
            <w:r w:rsidRPr="00E37ACC">
              <w:t>n</w:t>
            </w:r>
          </w:p>
        </w:tc>
        <w:tc>
          <w:tcPr>
            <w:tcW w:w="5895" w:type="dxa"/>
          </w:tcPr>
          <w:p w14:paraId="7D375401" w14:textId="77777777" w:rsidR="00B66E40" w:rsidRPr="00D817EF" w:rsidRDefault="00D1537B"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3C6A6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B6003" w14:textId="77777777" w:rsidR="00B66E40" w:rsidRPr="00E37ACC" w:rsidRDefault="00D1537B" w:rsidP="009A6A2C">
            <w:pPr>
              <w:pStyle w:val="Tabellenkopf"/>
            </w:pPr>
            <w:r w:rsidRPr="00E37ACC">
              <w:t>Verwendete Listen</w:t>
            </w:r>
          </w:p>
        </w:tc>
        <w:tc>
          <w:tcPr>
            <w:tcW w:w="5895" w:type="dxa"/>
          </w:tcPr>
          <w:p w14:paraId="361F2477" w14:textId="77777777" w:rsidR="00B0537E" w:rsidRPr="003E64DF" w:rsidRDefault="00D1537B"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29CAE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F7CC18" w14:textId="77777777" w:rsidR="00B66E40" w:rsidRPr="00E37ACC" w:rsidRDefault="00D1537B" w:rsidP="00AD72D5">
            <w:pPr>
              <w:pStyle w:val="Tabellenkopf"/>
            </w:pPr>
            <w:r>
              <w:t>Vergleichbarkeit mit</w:t>
            </w:r>
            <w:r>
              <w:br/>
            </w:r>
            <w:r>
              <w:t>Vorjahresergebnissen</w:t>
            </w:r>
          </w:p>
        </w:tc>
        <w:tc>
          <w:tcPr>
            <w:tcW w:w="5895" w:type="dxa"/>
          </w:tcPr>
          <w:p w14:paraId="7B5DA555"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FD7CD10" w14:textId="77777777" w:rsidR="009E1781" w:rsidRPr="00CC72DB" w:rsidRDefault="00D1537B" w:rsidP="00CC72DB">
      <w:pPr>
        <w:pStyle w:val="Tabellentext"/>
        <w:spacing w:before="0"/>
        <w:ind w:left="0"/>
        <w:rPr>
          <w:sz w:val="2"/>
          <w:szCs w:val="2"/>
        </w:rPr>
      </w:pPr>
    </w:p>
    <w:p w14:paraId="74E2B9C6" w14:textId="77777777" w:rsidR="00912AEA" w:rsidRDefault="00912AEA">
      <w:pPr>
        <w:sectPr w:rsidR="00912AEA" w:rsidSect="001E71EA">
          <w:pgSz w:w="11906" w:h="16838" w:code="9"/>
          <w:pgMar w:top="1418" w:right="1134" w:bottom="1418" w:left="1701" w:header="454" w:footer="737" w:gutter="0"/>
          <w:cols w:space="708"/>
          <w:docGrid w:linePitch="360"/>
        </w:sectPr>
      </w:pPr>
    </w:p>
    <w:p w14:paraId="38FDCE67" w14:textId="77777777" w:rsidR="00293DEF" w:rsidRDefault="00D1537B" w:rsidP="00271720">
      <w:pPr>
        <w:pStyle w:val="berschrift1ohneGliederung"/>
      </w:pPr>
      <w:bookmarkStart w:id="200" w:name="_Toc38892184"/>
      <w:r>
        <w:lastRenderedPageBreak/>
        <w:t>850098: Auffälligkeitskriterium zur Überdokumentation</w:t>
      </w:r>
      <w:bookmarkEnd w:id="200"/>
    </w:p>
    <w:p w14:paraId="7BE4076D" w14:textId="77777777" w:rsidR="000F0644" w:rsidRDefault="00D1537B" w:rsidP="00492E33">
      <w:pPr>
        <w:pStyle w:val="Absatzberschriftebene2nurinNavigation"/>
      </w:pPr>
      <w:r>
        <w:t>Verwendete Datenfelder</w:t>
      </w:r>
    </w:p>
    <w:p w14:paraId="75FDE1C5" w14:textId="77777777" w:rsidR="001046CA" w:rsidRPr="005319EE" w:rsidRDefault="00D1537B"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57425A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7CB4877" w14:textId="77777777" w:rsidR="00216CD3" w:rsidRPr="009E2B0C" w:rsidRDefault="00D1537B" w:rsidP="00F36061">
            <w:pPr>
              <w:pStyle w:val="Tabellenkopf"/>
            </w:pPr>
            <w:r>
              <w:t>Item</w:t>
            </w:r>
          </w:p>
        </w:tc>
        <w:tc>
          <w:tcPr>
            <w:tcW w:w="1097" w:type="pct"/>
          </w:tcPr>
          <w:p w14:paraId="3CA7C77C" w14:textId="77777777" w:rsidR="00216CD3" w:rsidRPr="009E2B0C" w:rsidRDefault="00D1537B" w:rsidP="00F36061">
            <w:pPr>
              <w:pStyle w:val="Tabellenkopf"/>
            </w:pPr>
            <w:r>
              <w:t>Bezeichnung</w:t>
            </w:r>
          </w:p>
        </w:tc>
        <w:tc>
          <w:tcPr>
            <w:tcW w:w="326" w:type="pct"/>
          </w:tcPr>
          <w:p w14:paraId="0B9CBA1D" w14:textId="77777777" w:rsidR="00216CD3" w:rsidRPr="009E2B0C" w:rsidRDefault="00D1537B" w:rsidP="00F36061">
            <w:pPr>
              <w:pStyle w:val="Tabellenkopf"/>
            </w:pPr>
            <w:r>
              <w:t>M/K</w:t>
            </w:r>
          </w:p>
        </w:tc>
        <w:tc>
          <w:tcPr>
            <w:tcW w:w="1792" w:type="pct"/>
          </w:tcPr>
          <w:p w14:paraId="169CAAC0" w14:textId="77777777" w:rsidR="00216CD3" w:rsidRPr="009E2B0C" w:rsidRDefault="00D1537B" w:rsidP="00F36061">
            <w:pPr>
              <w:pStyle w:val="Tabellenkopf"/>
            </w:pPr>
            <w:r>
              <w:t>Schlüssel/Formel</w:t>
            </w:r>
          </w:p>
        </w:tc>
        <w:tc>
          <w:tcPr>
            <w:tcW w:w="1184" w:type="pct"/>
          </w:tcPr>
          <w:p w14:paraId="134F54C8" w14:textId="77777777" w:rsidR="00216CD3" w:rsidRPr="009E2B0C" w:rsidRDefault="00D1537B" w:rsidP="00DA3905">
            <w:pPr>
              <w:pStyle w:val="Tabellenkopf"/>
              <w:ind w:left="108" w:right="28"/>
            </w:pPr>
            <w:r>
              <w:t>Feldname</w:t>
            </w:r>
            <w:r>
              <w:t xml:space="preserve">  </w:t>
            </w:r>
          </w:p>
        </w:tc>
      </w:tr>
    </w:tbl>
    <w:p w14:paraId="33D4EC21" w14:textId="77777777" w:rsidR="00912AEA" w:rsidRDefault="00912AEA">
      <w:pPr>
        <w:sectPr w:rsidR="00912AEA"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0A7388E1" w14:textId="77777777" w:rsidR="006D1B0D" w:rsidRDefault="00D1537B"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E74E5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56DFE1" w14:textId="09B520C2" w:rsidR="000517F0" w:rsidRPr="000517F0" w:rsidRDefault="00B376A8" w:rsidP="009A6A2C">
            <w:pPr>
              <w:pStyle w:val="Tabellenkopf"/>
            </w:pPr>
            <w:del w:id="201" w:author="IQTIG" w:date="2020-04-27T15:01:00Z">
              <w:r>
                <w:delText>AK-</w:delText>
              </w:r>
            </w:del>
            <w:r w:rsidR="00D1537B">
              <w:t>ID</w:t>
            </w:r>
          </w:p>
        </w:tc>
        <w:tc>
          <w:tcPr>
            <w:tcW w:w="5895" w:type="dxa"/>
          </w:tcPr>
          <w:p w14:paraId="58D780CC"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850098</w:t>
            </w:r>
          </w:p>
        </w:tc>
      </w:tr>
      <w:tr w:rsidR="00C83B05" w14:paraId="4BBE0E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9845F1" w14:textId="77777777" w:rsidR="00C83B05" w:rsidRDefault="00D1537B" w:rsidP="009A6A2C">
            <w:pPr>
              <w:pStyle w:val="Tabellenkopf"/>
            </w:pPr>
            <w:r>
              <w:t>Jahr der Erstanwendung</w:t>
            </w:r>
          </w:p>
        </w:tc>
        <w:tc>
          <w:tcPr>
            <w:tcW w:w="5895" w:type="dxa"/>
          </w:tcPr>
          <w:p w14:paraId="7DC00CF5"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4E6A30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032CB" w14:textId="77777777" w:rsidR="00C83B05" w:rsidRDefault="00D1537B" w:rsidP="009A6A2C">
            <w:pPr>
              <w:pStyle w:val="Tabellenkopf"/>
            </w:pPr>
            <w:r>
              <w:t>Begründung für die Auswahl</w:t>
            </w:r>
          </w:p>
        </w:tc>
        <w:tc>
          <w:tcPr>
            <w:tcW w:w="5895" w:type="dxa"/>
          </w:tcPr>
          <w:p w14:paraId="351981CB"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E951FBD"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9EF6B15"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0EBBACD"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1F56C3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DFED23" w14:textId="77777777" w:rsidR="000517F0" w:rsidRDefault="00D1537B" w:rsidP="009975E4">
            <w:pPr>
              <w:pStyle w:val="Tabellenkopf"/>
            </w:pPr>
            <w:r>
              <w:t>Berechnung</w:t>
            </w:r>
            <w:r>
              <w:t>sart</w:t>
            </w:r>
          </w:p>
        </w:tc>
        <w:tc>
          <w:tcPr>
            <w:tcW w:w="5895" w:type="dxa"/>
          </w:tcPr>
          <w:p w14:paraId="5B99336D"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9CAED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84A2A2" w14:textId="77777777" w:rsidR="000517F0" w:rsidRDefault="00D1537B" w:rsidP="009A6A2C">
            <w:pPr>
              <w:pStyle w:val="Tabellenkopf"/>
            </w:pPr>
            <w:r>
              <w:t>Referenzbereich 2019</w:t>
            </w:r>
          </w:p>
        </w:tc>
        <w:tc>
          <w:tcPr>
            <w:tcW w:w="5895" w:type="dxa"/>
          </w:tcPr>
          <w:p w14:paraId="215FF872"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D56D3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13A620" w14:textId="77777777" w:rsidR="000517F0" w:rsidRDefault="00D1537B" w:rsidP="00A3278E">
            <w:pPr>
              <w:pStyle w:val="Tabellenkopf"/>
            </w:pPr>
            <w:r w:rsidRPr="00E37ACC">
              <w:t>R</w:t>
            </w:r>
            <w:r>
              <w:t xml:space="preserve">eferenzbereich </w:t>
            </w:r>
            <w:r>
              <w:t>2018</w:t>
            </w:r>
          </w:p>
        </w:tc>
        <w:tc>
          <w:tcPr>
            <w:tcW w:w="5895" w:type="dxa"/>
          </w:tcPr>
          <w:p w14:paraId="01D9030E"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283898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C7971" w14:textId="77777777" w:rsidR="00B66E40" w:rsidRDefault="00D1537B" w:rsidP="009A6A2C">
            <w:pPr>
              <w:pStyle w:val="Tabellenkopf"/>
            </w:pPr>
            <w:r>
              <w:t>Erläuterung zum Referenzbereich</w:t>
            </w:r>
            <w:r>
              <w:t xml:space="preserve"> </w:t>
            </w:r>
            <w:r>
              <w:t>2019</w:t>
            </w:r>
          </w:p>
        </w:tc>
        <w:tc>
          <w:tcPr>
            <w:tcW w:w="5895" w:type="dxa"/>
          </w:tcPr>
          <w:p w14:paraId="38FBA012"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FB23C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515868" w14:textId="77777777" w:rsidR="00B66E40" w:rsidRDefault="00D1537B" w:rsidP="009A6A2C">
            <w:pPr>
              <w:pStyle w:val="Tabellenkopf"/>
            </w:pPr>
            <w:r>
              <w:t>Erläuterung zum Strukturierten</w:t>
            </w:r>
            <w:r>
              <w:t xml:space="preserve"> </w:t>
            </w:r>
            <w:r>
              <w:t>Dialog bzw.</w:t>
            </w:r>
            <w:r>
              <w:t xml:space="preserve"> </w:t>
            </w:r>
            <w:r>
              <w:t>Stellungnahmeverfahren 2019</w:t>
            </w:r>
          </w:p>
        </w:tc>
        <w:tc>
          <w:tcPr>
            <w:tcW w:w="5895" w:type="dxa"/>
          </w:tcPr>
          <w:p w14:paraId="31B9605A"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AB218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3DA2C51" w14:textId="77777777" w:rsidR="00B66E40" w:rsidRPr="00E37ACC" w:rsidRDefault="00D1537B" w:rsidP="009A6A2C">
            <w:pPr>
              <w:pStyle w:val="Tabellenkopf"/>
            </w:pPr>
            <w:r w:rsidRPr="00E37ACC">
              <w:t>Rechenregeln</w:t>
            </w:r>
          </w:p>
        </w:tc>
        <w:tc>
          <w:tcPr>
            <w:tcW w:w="5895" w:type="dxa"/>
          </w:tcPr>
          <w:p w14:paraId="43E3160A"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9D145B6"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6C6C4D47"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1DD87DE"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1DEB26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D704ECB" w14:textId="77777777" w:rsidR="00B66E40" w:rsidRPr="00E37ACC" w:rsidRDefault="00D1537B" w:rsidP="009A6A2C">
            <w:pPr>
              <w:pStyle w:val="Tabellenkopf"/>
            </w:pPr>
            <w:r w:rsidRPr="00E37ACC">
              <w:t>Erläuterung der Rechenregel</w:t>
            </w:r>
          </w:p>
        </w:tc>
        <w:tc>
          <w:tcPr>
            <w:tcW w:w="5895" w:type="dxa"/>
          </w:tcPr>
          <w:p w14:paraId="788B954A"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36DD6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1EB4FB" w14:textId="77777777" w:rsidR="00C83B05" w:rsidRPr="00E37ACC" w:rsidRDefault="00D1537B" w:rsidP="009A6A2C">
            <w:pPr>
              <w:pStyle w:val="Tabellenkopf"/>
            </w:pPr>
            <w:r>
              <w:t>Mindesta</w:t>
            </w:r>
            <w:r>
              <w:t>nzahl Zähler</w:t>
            </w:r>
          </w:p>
        </w:tc>
        <w:tc>
          <w:tcPr>
            <w:tcW w:w="5895" w:type="dxa"/>
          </w:tcPr>
          <w:p w14:paraId="7211E43C"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1556C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BD337" w14:textId="77777777" w:rsidR="00C83B05" w:rsidRPr="00E37ACC" w:rsidRDefault="00D1537B" w:rsidP="009A6A2C">
            <w:pPr>
              <w:pStyle w:val="Tabellenkopf"/>
            </w:pPr>
            <w:r>
              <w:t>Mindestanzahl Nenner</w:t>
            </w:r>
          </w:p>
        </w:tc>
        <w:tc>
          <w:tcPr>
            <w:tcW w:w="5895" w:type="dxa"/>
          </w:tcPr>
          <w:p w14:paraId="67429B87"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9EC62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3E9741" w14:textId="77777777" w:rsidR="00B66E40" w:rsidRPr="00E37ACC" w:rsidRDefault="00D1537B" w:rsidP="00AD72D5">
            <w:pPr>
              <w:pStyle w:val="Tabellenkopf"/>
            </w:pPr>
            <w:r>
              <w:t>Vergleichbarkeit mit</w:t>
            </w:r>
            <w:r>
              <w:br/>
            </w:r>
            <w:r>
              <w:t>Vorjahresergebnissen</w:t>
            </w:r>
          </w:p>
        </w:tc>
        <w:tc>
          <w:tcPr>
            <w:tcW w:w="5895" w:type="dxa"/>
          </w:tcPr>
          <w:p w14:paraId="0D3D7634"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C9788B3" w14:textId="77777777" w:rsidR="009E1781" w:rsidRPr="00CC72DB" w:rsidRDefault="00D1537B" w:rsidP="00CC72DB">
      <w:pPr>
        <w:pStyle w:val="Tabellentext"/>
        <w:spacing w:before="0"/>
        <w:ind w:left="0"/>
        <w:rPr>
          <w:sz w:val="2"/>
          <w:szCs w:val="2"/>
        </w:rPr>
      </w:pPr>
    </w:p>
    <w:p w14:paraId="6C640B46" w14:textId="77777777" w:rsidR="00912AEA" w:rsidRDefault="00912AEA">
      <w:pPr>
        <w:sectPr w:rsidR="00912AEA" w:rsidSect="001E71EA">
          <w:pgSz w:w="11906" w:h="16838" w:code="9"/>
          <w:pgMar w:top="1418" w:right="1134" w:bottom="1418" w:left="1701" w:header="454" w:footer="737" w:gutter="0"/>
          <w:cols w:space="708"/>
          <w:docGrid w:linePitch="360"/>
        </w:sectPr>
      </w:pPr>
    </w:p>
    <w:p w14:paraId="55116ADF" w14:textId="77777777" w:rsidR="00293DEF" w:rsidRDefault="00D1537B" w:rsidP="00271720">
      <w:pPr>
        <w:pStyle w:val="berschrift1ohneGliederung"/>
      </w:pPr>
      <w:bookmarkStart w:id="202" w:name="_Toc38892185"/>
      <w:r>
        <w:lastRenderedPageBreak/>
        <w:t>850217: Auffälligkeitskriterium zum Minimaldatensatz (MDS)</w:t>
      </w:r>
      <w:bookmarkEnd w:id="202"/>
    </w:p>
    <w:p w14:paraId="183DE354" w14:textId="77777777" w:rsidR="000F0644" w:rsidRDefault="00D1537B" w:rsidP="00492E33">
      <w:pPr>
        <w:pStyle w:val="Absatzberschriftebene2nurinNavigation"/>
      </w:pPr>
      <w:r>
        <w:t>Verwendete Datenfelder</w:t>
      </w:r>
    </w:p>
    <w:p w14:paraId="1946B9BA" w14:textId="77777777" w:rsidR="001046CA" w:rsidRPr="005319EE" w:rsidRDefault="00D1537B"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9A37212"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94FCE7D" w14:textId="77777777" w:rsidR="00216CD3" w:rsidRPr="009E2B0C" w:rsidRDefault="00D1537B" w:rsidP="00F36061">
            <w:pPr>
              <w:pStyle w:val="Tabellenkopf"/>
            </w:pPr>
            <w:r>
              <w:t>Item</w:t>
            </w:r>
          </w:p>
        </w:tc>
        <w:tc>
          <w:tcPr>
            <w:tcW w:w="1097" w:type="pct"/>
          </w:tcPr>
          <w:p w14:paraId="15B17AE9" w14:textId="77777777" w:rsidR="00216CD3" w:rsidRPr="009E2B0C" w:rsidRDefault="00D1537B" w:rsidP="00F36061">
            <w:pPr>
              <w:pStyle w:val="Tabellenkopf"/>
            </w:pPr>
            <w:r>
              <w:t>Bezeichnung</w:t>
            </w:r>
          </w:p>
        </w:tc>
        <w:tc>
          <w:tcPr>
            <w:tcW w:w="326" w:type="pct"/>
          </w:tcPr>
          <w:p w14:paraId="54C50CE4" w14:textId="77777777" w:rsidR="00216CD3" w:rsidRPr="009E2B0C" w:rsidRDefault="00D1537B" w:rsidP="00F36061">
            <w:pPr>
              <w:pStyle w:val="Tabellenkopf"/>
            </w:pPr>
            <w:r>
              <w:t>M/K</w:t>
            </w:r>
          </w:p>
        </w:tc>
        <w:tc>
          <w:tcPr>
            <w:tcW w:w="1792" w:type="pct"/>
          </w:tcPr>
          <w:p w14:paraId="268C7546" w14:textId="77777777" w:rsidR="00216CD3" w:rsidRPr="009E2B0C" w:rsidRDefault="00D1537B" w:rsidP="00F36061">
            <w:pPr>
              <w:pStyle w:val="Tabellenkopf"/>
            </w:pPr>
            <w:r>
              <w:t>Schlüssel/Formel</w:t>
            </w:r>
          </w:p>
        </w:tc>
        <w:tc>
          <w:tcPr>
            <w:tcW w:w="1184" w:type="pct"/>
          </w:tcPr>
          <w:p w14:paraId="757BCE3A" w14:textId="77777777" w:rsidR="00216CD3" w:rsidRPr="009E2B0C" w:rsidRDefault="00D1537B" w:rsidP="00DA3905">
            <w:pPr>
              <w:pStyle w:val="Tabellenkopf"/>
              <w:ind w:left="108" w:right="28"/>
            </w:pPr>
            <w:r>
              <w:t>Feldname</w:t>
            </w:r>
            <w:r>
              <w:t xml:space="preserve">  </w:t>
            </w:r>
          </w:p>
        </w:tc>
      </w:tr>
    </w:tbl>
    <w:p w14:paraId="7E5BDEB3" w14:textId="77777777" w:rsidR="00912AEA" w:rsidRDefault="00912AEA">
      <w:pPr>
        <w:sectPr w:rsidR="00912AEA"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257B61C7" w14:textId="77777777" w:rsidR="006D1B0D" w:rsidRDefault="00D1537B"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C2C76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2E6BD" w14:textId="04B660C9" w:rsidR="000517F0" w:rsidRPr="000517F0" w:rsidRDefault="00B376A8" w:rsidP="009A6A2C">
            <w:pPr>
              <w:pStyle w:val="Tabellenkopf"/>
            </w:pPr>
            <w:del w:id="203" w:author="IQTIG" w:date="2020-04-27T15:01:00Z">
              <w:r>
                <w:delText>AK-</w:delText>
              </w:r>
            </w:del>
            <w:r w:rsidR="00D1537B">
              <w:t>ID</w:t>
            </w:r>
          </w:p>
        </w:tc>
        <w:tc>
          <w:tcPr>
            <w:tcW w:w="5895" w:type="dxa"/>
          </w:tcPr>
          <w:p w14:paraId="323A932A" w14:textId="77777777" w:rsidR="000517F0"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850217</w:t>
            </w:r>
          </w:p>
        </w:tc>
      </w:tr>
      <w:tr w:rsidR="00C83B05" w14:paraId="3B7664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BA52C7" w14:textId="77777777" w:rsidR="00C83B05" w:rsidRDefault="00D1537B" w:rsidP="009A6A2C">
            <w:pPr>
              <w:pStyle w:val="Tabellenkopf"/>
            </w:pPr>
            <w:r>
              <w:t>Jahr der Erstanwendung</w:t>
            </w:r>
          </w:p>
        </w:tc>
        <w:tc>
          <w:tcPr>
            <w:tcW w:w="5895" w:type="dxa"/>
          </w:tcPr>
          <w:p w14:paraId="270665A6" w14:textId="77777777" w:rsidR="00C83B05" w:rsidRDefault="00D1537B"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0D73C1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F967A0" w14:textId="77777777" w:rsidR="00C83B05" w:rsidRDefault="00D1537B" w:rsidP="009A6A2C">
            <w:pPr>
              <w:pStyle w:val="Tabellenkopf"/>
            </w:pPr>
            <w:r>
              <w:t>Begründung für die Auswahl</w:t>
            </w:r>
          </w:p>
        </w:tc>
        <w:tc>
          <w:tcPr>
            <w:tcW w:w="5895" w:type="dxa"/>
          </w:tcPr>
          <w:p w14:paraId="46092DA8"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9295946"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252CB10" w14:textId="77777777" w:rsidR="00C83B05" w:rsidRP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D450F95" w14:textId="77777777" w:rsidR="00C83B05" w:rsidRDefault="00D1537B"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340E41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7243B" w14:textId="77777777" w:rsidR="000517F0" w:rsidRDefault="00D1537B" w:rsidP="009975E4">
            <w:pPr>
              <w:pStyle w:val="Tabellenkopf"/>
            </w:pPr>
            <w:r>
              <w:t>Berechnung</w:t>
            </w:r>
            <w:r>
              <w:t>sart</w:t>
            </w:r>
          </w:p>
        </w:tc>
        <w:tc>
          <w:tcPr>
            <w:tcW w:w="5895" w:type="dxa"/>
          </w:tcPr>
          <w:p w14:paraId="6EC5C472"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346AF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F4921D" w14:textId="77777777" w:rsidR="000517F0" w:rsidRDefault="00D1537B" w:rsidP="009A6A2C">
            <w:pPr>
              <w:pStyle w:val="Tabellenkopf"/>
            </w:pPr>
            <w:r>
              <w:t>Referenzber</w:t>
            </w:r>
            <w:r>
              <w:t>eich 2019</w:t>
            </w:r>
          </w:p>
        </w:tc>
        <w:tc>
          <w:tcPr>
            <w:tcW w:w="5895" w:type="dxa"/>
          </w:tcPr>
          <w:p w14:paraId="3E96339C" w14:textId="77777777" w:rsidR="000517F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5FC3CA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E6F0A" w14:textId="77777777" w:rsidR="000517F0" w:rsidRDefault="00D1537B" w:rsidP="00A3278E">
            <w:pPr>
              <w:pStyle w:val="Tabellenkopf"/>
            </w:pPr>
            <w:r w:rsidRPr="00E37ACC">
              <w:t>R</w:t>
            </w:r>
            <w:r>
              <w:t xml:space="preserve">eferenzbereich </w:t>
            </w:r>
            <w:r>
              <w:t>2018</w:t>
            </w:r>
          </w:p>
        </w:tc>
        <w:tc>
          <w:tcPr>
            <w:tcW w:w="5895" w:type="dxa"/>
          </w:tcPr>
          <w:p w14:paraId="2F86C1C1" w14:textId="77777777" w:rsidR="000517F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1ABAB9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4BC5D3" w14:textId="77777777" w:rsidR="00B66E40" w:rsidRDefault="00D1537B" w:rsidP="009A6A2C">
            <w:pPr>
              <w:pStyle w:val="Tabellenkopf"/>
            </w:pPr>
            <w:r>
              <w:t>Erläuterung zum Referenzbereich</w:t>
            </w:r>
            <w:r>
              <w:t xml:space="preserve"> </w:t>
            </w:r>
            <w:r>
              <w:t>2019</w:t>
            </w:r>
          </w:p>
        </w:tc>
        <w:tc>
          <w:tcPr>
            <w:tcW w:w="5895" w:type="dxa"/>
          </w:tcPr>
          <w:p w14:paraId="76F11B8C"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05FEA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2B688" w14:textId="77777777" w:rsidR="00B66E40" w:rsidRDefault="00D1537B" w:rsidP="009A6A2C">
            <w:pPr>
              <w:pStyle w:val="Tabellenkopf"/>
            </w:pPr>
            <w:r>
              <w:t>Erläuterung zum Strukturierten</w:t>
            </w:r>
            <w:r>
              <w:t xml:space="preserve"> </w:t>
            </w:r>
            <w:r>
              <w:t>Dialog bzw.</w:t>
            </w:r>
            <w:r>
              <w:t xml:space="preserve"> </w:t>
            </w:r>
            <w:r>
              <w:t>Stellungnahmeverfahren 2019</w:t>
            </w:r>
          </w:p>
        </w:tc>
        <w:tc>
          <w:tcPr>
            <w:tcW w:w="5895" w:type="dxa"/>
          </w:tcPr>
          <w:p w14:paraId="4E013BCC"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0679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AAF9350" w14:textId="77777777" w:rsidR="00B66E40" w:rsidRPr="00E37ACC" w:rsidRDefault="00D1537B" w:rsidP="009A6A2C">
            <w:pPr>
              <w:pStyle w:val="Tabellenkopf"/>
            </w:pPr>
            <w:r w:rsidRPr="00E37ACC">
              <w:t>Rechenregeln</w:t>
            </w:r>
          </w:p>
        </w:tc>
        <w:tc>
          <w:tcPr>
            <w:tcW w:w="5895" w:type="dxa"/>
          </w:tcPr>
          <w:p w14:paraId="5CB31224"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CBE41D"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14FB221A" w14:textId="77777777" w:rsidR="00897EAC" w:rsidRPr="00897EAC" w:rsidRDefault="00D1537B"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157F2B3" w14:textId="77777777" w:rsidR="00694883" w:rsidRPr="00715CCE" w:rsidRDefault="00D1537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7D354B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17B4680" w14:textId="77777777" w:rsidR="00B66E40" w:rsidRPr="00E37ACC" w:rsidRDefault="00D1537B" w:rsidP="009A6A2C">
            <w:pPr>
              <w:pStyle w:val="Tabellenkopf"/>
            </w:pPr>
            <w:r w:rsidRPr="00E37ACC">
              <w:t>Erläuterung der Rechenregel</w:t>
            </w:r>
          </w:p>
        </w:tc>
        <w:tc>
          <w:tcPr>
            <w:tcW w:w="5895" w:type="dxa"/>
          </w:tcPr>
          <w:p w14:paraId="514C751A" w14:textId="77777777" w:rsidR="00B66E40"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360913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9C4EED" w14:textId="77777777" w:rsidR="00C83B05" w:rsidRPr="00E37ACC" w:rsidRDefault="00D1537B" w:rsidP="009A6A2C">
            <w:pPr>
              <w:pStyle w:val="Tabellenkopf"/>
            </w:pPr>
            <w:r>
              <w:t>Mindestanzahl Zähler</w:t>
            </w:r>
          </w:p>
        </w:tc>
        <w:tc>
          <w:tcPr>
            <w:tcW w:w="5895" w:type="dxa"/>
          </w:tcPr>
          <w:p w14:paraId="078C8CFA"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51D3B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2EF8AC" w14:textId="77777777" w:rsidR="00C83B05" w:rsidRPr="00E37ACC" w:rsidRDefault="00D1537B" w:rsidP="009A6A2C">
            <w:pPr>
              <w:pStyle w:val="Tabellenkopf"/>
            </w:pPr>
            <w:r>
              <w:t>Mindestanzahl Nenner</w:t>
            </w:r>
          </w:p>
        </w:tc>
        <w:tc>
          <w:tcPr>
            <w:tcW w:w="5895" w:type="dxa"/>
          </w:tcPr>
          <w:p w14:paraId="46069209" w14:textId="77777777" w:rsidR="00C83B05" w:rsidRDefault="00D1537B"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40CC49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902EEA" w14:textId="77777777" w:rsidR="00B66E40" w:rsidRPr="00E37ACC" w:rsidRDefault="00D1537B" w:rsidP="00AD72D5">
            <w:pPr>
              <w:pStyle w:val="Tabellenkopf"/>
            </w:pPr>
            <w:r>
              <w:t>Vergleichbarkeit mit</w:t>
            </w:r>
            <w:r>
              <w:br/>
            </w:r>
            <w:r>
              <w:t>Vorjahresergebnissen</w:t>
            </w:r>
          </w:p>
        </w:tc>
        <w:tc>
          <w:tcPr>
            <w:tcW w:w="5895" w:type="dxa"/>
          </w:tcPr>
          <w:p w14:paraId="2F64959C" w14:textId="77777777" w:rsidR="00B66E40" w:rsidRDefault="00D1537B"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83C00A6" w14:textId="77777777" w:rsidR="009E1781" w:rsidRPr="00CC72DB" w:rsidRDefault="00D1537B" w:rsidP="00CC72DB">
      <w:pPr>
        <w:pStyle w:val="Tabellentext"/>
        <w:spacing w:before="0"/>
        <w:ind w:left="0"/>
        <w:rPr>
          <w:sz w:val="2"/>
          <w:szCs w:val="2"/>
        </w:rPr>
      </w:pPr>
    </w:p>
    <w:p w14:paraId="30F1E96D" w14:textId="77777777" w:rsidR="00912AEA" w:rsidRDefault="00912AEA">
      <w:pPr>
        <w:sectPr w:rsidR="00912AEA" w:rsidSect="001E71EA">
          <w:pgSz w:w="11906" w:h="16838" w:code="9"/>
          <w:pgMar w:top="1418" w:right="1134" w:bottom="1418" w:left="1701" w:header="454" w:footer="737" w:gutter="0"/>
          <w:cols w:space="708"/>
          <w:docGrid w:linePitch="360"/>
        </w:sectPr>
      </w:pPr>
    </w:p>
    <w:p w14:paraId="4B94BDA8" w14:textId="77777777" w:rsidR="00D6289D" w:rsidRPr="00D6289D" w:rsidRDefault="00D1537B" w:rsidP="00D6289D">
      <w:pPr>
        <w:pStyle w:val="berschrift1ohneGliederung"/>
      </w:pPr>
      <w:bookmarkStart w:id="204" w:name="_Toc38892186"/>
      <w:r w:rsidRPr="00CB49A6">
        <w:lastRenderedPageBreak/>
        <w:t>Anhang</w:t>
      </w:r>
      <w:r>
        <w:t xml:space="preserve"> </w:t>
      </w:r>
      <w:r>
        <w:t>I</w:t>
      </w:r>
      <w:r>
        <w:t xml:space="preserve">: </w:t>
      </w:r>
      <w:r>
        <w:t>Schlüssel (Spezifikation)</w:t>
      </w:r>
      <w:bookmarkEnd w:id="204"/>
    </w:p>
    <w:tbl>
      <w:tblPr>
        <w:tblStyle w:val="IQTIGStandard"/>
        <w:tblW w:w="9700" w:type="dxa"/>
        <w:tblLook w:val="0420" w:firstRow="1" w:lastRow="0" w:firstColumn="0" w:lastColumn="0" w:noHBand="0" w:noVBand="1"/>
      </w:tblPr>
      <w:tblGrid>
        <w:gridCol w:w="1843"/>
        <w:gridCol w:w="7857"/>
      </w:tblGrid>
      <w:tr w:rsidR="00A24410" w:rsidRPr="009E2B0C" w14:paraId="4A784A0D"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43CC5AD" w14:textId="77777777" w:rsidR="00A24410" w:rsidRPr="00070952" w:rsidRDefault="00D1537B"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7CD76D2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BDA427" w14:textId="77777777" w:rsidR="00D72693" w:rsidRPr="00743DF3" w:rsidRDefault="00D1537B" w:rsidP="000D33A4">
            <w:pPr>
              <w:pStyle w:val="Tabellentext"/>
              <w:tabs>
                <w:tab w:val="left" w:pos="1110"/>
              </w:tabs>
            </w:pPr>
            <w:r>
              <w:t>01/1</w:t>
            </w:r>
            <w:r>
              <w:tab/>
            </w:r>
          </w:p>
        </w:tc>
        <w:tc>
          <w:tcPr>
            <w:tcW w:w="7857" w:type="dxa"/>
          </w:tcPr>
          <w:p w14:paraId="1D4F0DF7" w14:textId="77777777" w:rsidR="00D72693" w:rsidRPr="00743DF3" w:rsidRDefault="00D1537B" w:rsidP="004A2346">
            <w:pPr>
              <w:pStyle w:val="Tabellentext"/>
            </w:pPr>
            <w:r>
              <w:t>Dekompression bei Karpaltunnelsyndrom</w:t>
            </w:r>
          </w:p>
        </w:tc>
      </w:tr>
      <w:tr w:rsidR="00D72693" w:rsidRPr="00743DF3" w14:paraId="0684DC4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82983A" w14:textId="77777777" w:rsidR="00D72693" w:rsidRPr="00743DF3" w:rsidRDefault="00D1537B" w:rsidP="000D33A4">
            <w:pPr>
              <w:pStyle w:val="Tabellentext"/>
              <w:tabs>
                <w:tab w:val="left" w:pos="1110"/>
              </w:tabs>
            </w:pPr>
            <w:r>
              <w:t>01/2</w:t>
            </w:r>
            <w:r>
              <w:tab/>
            </w:r>
          </w:p>
        </w:tc>
        <w:tc>
          <w:tcPr>
            <w:tcW w:w="7857" w:type="dxa"/>
          </w:tcPr>
          <w:p w14:paraId="0016D20D" w14:textId="77777777" w:rsidR="00D72693" w:rsidRPr="00743DF3" w:rsidRDefault="00D1537B" w:rsidP="004A2346">
            <w:pPr>
              <w:pStyle w:val="Tabellentext"/>
            </w:pPr>
            <w:r>
              <w:t>Dekompression bei Sulcus-ulnaris-Syndrom</w:t>
            </w:r>
          </w:p>
        </w:tc>
      </w:tr>
      <w:tr w:rsidR="00D72693" w:rsidRPr="00743DF3" w14:paraId="45374F1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03089A" w14:textId="77777777" w:rsidR="00D72693" w:rsidRPr="00743DF3" w:rsidRDefault="00D1537B" w:rsidP="000D33A4">
            <w:pPr>
              <w:pStyle w:val="Tabellentext"/>
              <w:tabs>
                <w:tab w:val="left" w:pos="1110"/>
              </w:tabs>
            </w:pPr>
            <w:r>
              <w:t>03/1</w:t>
            </w:r>
            <w:r>
              <w:tab/>
            </w:r>
          </w:p>
        </w:tc>
        <w:tc>
          <w:tcPr>
            <w:tcW w:w="7857" w:type="dxa"/>
          </w:tcPr>
          <w:p w14:paraId="396DD2A8" w14:textId="77777777" w:rsidR="00D72693" w:rsidRPr="00743DF3" w:rsidRDefault="00D1537B" w:rsidP="004A2346">
            <w:pPr>
              <w:pStyle w:val="Tabellentext"/>
            </w:pPr>
            <w:r>
              <w:t>Kataraktoperation</w:t>
            </w:r>
          </w:p>
        </w:tc>
      </w:tr>
      <w:tr w:rsidR="00D72693" w:rsidRPr="00743DF3" w14:paraId="341583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E14FC9" w14:textId="77777777" w:rsidR="00D72693" w:rsidRPr="00743DF3" w:rsidRDefault="00D1537B" w:rsidP="000D33A4">
            <w:pPr>
              <w:pStyle w:val="Tabellentext"/>
              <w:tabs>
                <w:tab w:val="left" w:pos="1110"/>
              </w:tabs>
            </w:pPr>
            <w:r>
              <w:t>05/1</w:t>
            </w:r>
            <w:r>
              <w:tab/>
            </w:r>
          </w:p>
        </w:tc>
        <w:tc>
          <w:tcPr>
            <w:tcW w:w="7857" w:type="dxa"/>
          </w:tcPr>
          <w:p w14:paraId="5FBEC196" w14:textId="77777777" w:rsidR="00D72693" w:rsidRPr="00743DF3" w:rsidRDefault="00D1537B" w:rsidP="004A2346">
            <w:pPr>
              <w:pStyle w:val="Tabellentext"/>
            </w:pPr>
            <w:r>
              <w:t>Nasenscheidewandkorrektur</w:t>
            </w:r>
          </w:p>
        </w:tc>
      </w:tr>
      <w:tr w:rsidR="00D72693" w:rsidRPr="00743DF3" w14:paraId="11246A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55BCC6" w14:textId="77777777" w:rsidR="00D72693" w:rsidRPr="00743DF3" w:rsidRDefault="00D1537B" w:rsidP="000D33A4">
            <w:pPr>
              <w:pStyle w:val="Tabellentext"/>
              <w:tabs>
                <w:tab w:val="left" w:pos="1110"/>
              </w:tabs>
            </w:pPr>
            <w:r>
              <w:t>07/1</w:t>
            </w:r>
            <w:r>
              <w:tab/>
            </w:r>
          </w:p>
        </w:tc>
        <w:tc>
          <w:tcPr>
            <w:tcW w:w="7857" w:type="dxa"/>
          </w:tcPr>
          <w:p w14:paraId="4C37BB97" w14:textId="77777777" w:rsidR="00D72693" w:rsidRPr="00743DF3" w:rsidRDefault="00D1537B" w:rsidP="004A2346">
            <w:pPr>
              <w:pStyle w:val="Tabellentext"/>
            </w:pPr>
            <w:r>
              <w:t>Tonsillektomie</w:t>
            </w:r>
          </w:p>
        </w:tc>
      </w:tr>
      <w:tr w:rsidR="00D72693" w:rsidRPr="00743DF3" w14:paraId="3873CE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D1741EA" w14:textId="77777777" w:rsidR="00D72693" w:rsidRPr="00743DF3" w:rsidRDefault="00D1537B" w:rsidP="000D33A4">
            <w:pPr>
              <w:pStyle w:val="Tabellentext"/>
              <w:tabs>
                <w:tab w:val="left" w:pos="1110"/>
              </w:tabs>
            </w:pPr>
            <w:r>
              <w:t>09/1</w:t>
            </w:r>
            <w:r>
              <w:tab/>
            </w:r>
          </w:p>
        </w:tc>
        <w:tc>
          <w:tcPr>
            <w:tcW w:w="7857" w:type="dxa"/>
          </w:tcPr>
          <w:p w14:paraId="4048806E" w14:textId="77777777" w:rsidR="00D72693" w:rsidRPr="00743DF3" w:rsidRDefault="00D1537B" w:rsidP="004A2346">
            <w:pPr>
              <w:pStyle w:val="Tabellentext"/>
            </w:pPr>
            <w:r>
              <w:t>Herzschrittmacher-Implantation</w:t>
            </w:r>
          </w:p>
        </w:tc>
      </w:tr>
      <w:tr w:rsidR="00D72693" w:rsidRPr="00743DF3" w14:paraId="79A03C5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BE7814" w14:textId="77777777" w:rsidR="00D72693" w:rsidRPr="00743DF3" w:rsidRDefault="00D1537B" w:rsidP="000D33A4">
            <w:pPr>
              <w:pStyle w:val="Tabellentext"/>
              <w:tabs>
                <w:tab w:val="left" w:pos="1110"/>
              </w:tabs>
            </w:pPr>
            <w:r>
              <w:t>09/2</w:t>
            </w:r>
            <w:r>
              <w:tab/>
            </w:r>
          </w:p>
        </w:tc>
        <w:tc>
          <w:tcPr>
            <w:tcW w:w="7857" w:type="dxa"/>
          </w:tcPr>
          <w:p w14:paraId="1F1166C4" w14:textId="77777777" w:rsidR="00D72693" w:rsidRPr="00743DF3" w:rsidRDefault="00D1537B" w:rsidP="004A2346">
            <w:pPr>
              <w:pStyle w:val="Tabellentext"/>
            </w:pPr>
            <w:r>
              <w:t>Herzschrittmacher-Aggregatwechsel</w:t>
            </w:r>
          </w:p>
        </w:tc>
      </w:tr>
      <w:tr w:rsidR="00D72693" w:rsidRPr="00743DF3" w14:paraId="284249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37352A" w14:textId="77777777" w:rsidR="00D72693" w:rsidRPr="00743DF3" w:rsidRDefault="00D1537B" w:rsidP="000D33A4">
            <w:pPr>
              <w:pStyle w:val="Tabellentext"/>
              <w:tabs>
                <w:tab w:val="left" w:pos="1110"/>
              </w:tabs>
            </w:pPr>
            <w:r>
              <w:t>09/3</w:t>
            </w:r>
            <w:r>
              <w:tab/>
            </w:r>
          </w:p>
        </w:tc>
        <w:tc>
          <w:tcPr>
            <w:tcW w:w="7857" w:type="dxa"/>
          </w:tcPr>
          <w:p w14:paraId="47FF4D38" w14:textId="77777777" w:rsidR="00D72693" w:rsidRPr="00743DF3" w:rsidRDefault="00D1537B" w:rsidP="004A2346">
            <w:pPr>
              <w:pStyle w:val="Tabellentext"/>
            </w:pPr>
            <w:r>
              <w:t>Herzschrittmacher-Revision/-Systemwechsel/-Explantation</w:t>
            </w:r>
          </w:p>
        </w:tc>
      </w:tr>
      <w:tr w:rsidR="00D72693" w:rsidRPr="00743DF3" w14:paraId="38F3699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211D7CE" w14:textId="77777777" w:rsidR="00D72693" w:rsidRPr="00743DF3" w:rsidRDefault="00D1537B" w:rsidP="000D33A4">
            <w:pPr>
              <w:pStyle w:val="Tabellentext"/>
              <w:tabs>
                <w:tab w:val="left" w:pos="1110"/>
              </w:tabs>
            </w:pPr>
            <w:r>
              <w:t>09/4</w:t>
            </w:r>
            <w:r>
              <w:tab/>
            </w:r>
          </w:p>
        </w:tc>
        <w:tc>
          <w:tcPr>
            <w:tcW w:w="7857" w:type="dxa"/>
          </w:tcPr>
          <w:p w14:paraId="5190BEC5" w14:textId="77777777" w:rsidR="00D72693" w:rsidRPr="00743DF3" w:rsidRDefault="00D1537B" w:rsidP="004A2346">
            <w:pPr>
              <w:pStyle w:val="Tabellentext"/>
            </w:pPr>
            <w:r>
              <w:t>Implantierbare Defibrillatoren-Implantation</w:t>
            </w:r>
          </w:p>
        </w:tc>
      </w:tr>
      <w:tr w:rsidR="00D72693" w:rsidRPr="00743DF3" w14:paraId="4791021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271135" w14:textId="77777777" w:rsidR="00D72693" w:rsidRPr="00743DF3" w:rsidRDefault="00D1537B" w:rsidP="000D33A4">
            <w:pPr>
              <w:pStyle w:val="Tabellentext"/>
              <w:tabs>
                <w:tab w:val="left" w:pos="1110"/>
              </w:tabs>
            </w:pPr>
            <w:r>
              <w:t>09/5</w:t>
            </w:r>
            <w:r>
              <w:tab/>
            </w:r>
          </w:p>
        </w:tc>
        <w:tc>
          <w:tcPr>
            <w:tcW w:w="7857" w:type="dxa"/>
          </w:tcPr>
          <w:p w14:paraId="0ECC1D69" w14:textId="77777777" w:rsidR="00D72693" w:rsidRPr="00743DF3" w:rsidRDefault="00D1537B" w:rsidP="004A2346">
            <w:pPr>
              <w:pStyle w:val="Tabellentext"/>
            </w:pPr>
            <w:r>
              <w:t>Implantierbare Defibrillatoren-Aggregatwechsel</w:t>
            </w:r>
          </w:p>
        </w:tc>
      </w:tr>
      <w:tr w:rsidR="00D72693" w:rsidRPr="00743DF3" w14:paraId="7CDAC84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08ED24" w14:textId="77777777" w:rsidR="00D72693" w:rsidRPr="00743DF3" w:rsidRDefault="00D1537B" w:rsidP="000D33A4">
            <w:pPr>
              <w:pStyle w:val="Tabellentext"/>
              <w:tabs>
                <w:tab w:val="left" w:pos="1110"/>
              </w:tabs>
            </w:pPr>
            <w:r>
              <w:t>09/6</w:t>
            </w:r>
            <w:r>
              <w:tab/>
            </w:r>
          </w:p>
        </w:tc>
        <w:tc>
          <w:tcPr>
            <w:tcW w:w="7857" w:type="dxa"/>
          </w:tcPr>
          <w:p w14:paraId="6E7E42EF" w14:textId="77777777" w:rsidR="00D72693" w:rsidRPr="00743DF3" w:rsidRDefault="00D1537B" w:rsidP="004A2346">
            <w:pPr>
              <w:pStyle w:val="Tabellentext"/>
            </w:pPr>
            <w:r>
              <w:t>Implantierbare Defibrillatoren-Revision/-Systemwechsel/-Explantation</w:t>
            </w:r>
          </w:p>
        </w:tc>
      </w:tr>
      <w:tr w:rsidR="00D72693" w:rsidRPr="00743DF3" w14:paraId="425DC6F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414226" w14:textId="77777777" w:rsidR="00D72693" w:rsidRPr="00743DF3" w:rsidRDefault="00D1537B" w:rsidP="000D33A4">
            <w:pPr>
              <w:pStyle w:val="Tabellentext"/>
              <w:tabs>
                <w:tab w:val="left" w:pos="1110"/>
              </w:tabs>
            </w:pPr>
            <w:r>
              <w:t>10/1</w:t>
            </w:r>
            <w:r>
              <w:tab/>
            </w:r>
          </w:p>
        </w:tc>
        <w:tc>
          <w:tcPr>
            <w:tcW w:w="7857" w:type="dxa"/>
          </w:tcPr>
          <w:p w14:paraId="1293923C" w14:textId="77777777" w:rsidR="00D72693" w:rsidRPr="00743DF3" w:rsidRDefault="00D1537B" w:rsidP="004A2346">
            <w:pPr>
              <w:pStyle w:val="Tabellentext"/>
            </w:pPr>
            <w:r>
              <w:t>Varizenchirurgie</w:t>
            </w:r>
          </w:p>
        </w:tc>
      </w:tr>
      <w:tr w:rsidR="00D72693" w:rsidRPr="00743DF3" w14:paraId="0183739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A6A9EE" w14:textId="77777777" w:rsidR="00D72693" w:rsidRPr="00743DF3" w:rsidRDefault="00D1537B" w:rsidP="000D33A4">
            <w:pPr>
              <w:pStyle w:val="Tabellentext"/>
              <w:tabs>
                <w:tab w:val="left" w:pos="1110"/>
              </w:tabs>
            </w:pPr>
            <w:r>
              <w:t>10/2</w:t>
            </w:r>
            <w:r>
              <w:tab/>
            </w:r>
          </w:p>
        </w:tc>
        <w:tc>
          <w:tcPr>
            <w:tcW w:w="7857" w:type="dxa"/>
          </w:tcPr>
          <w:p w14:paraId="6ED1CBC7" w14:textId="77777777" w:rsidR="00D72693" w:rsidRPr="00743DF3" w:rsidRDefault="00D1537B" w:rsidP="004A2346">
            <w:pPr>
              <w:pStyle w:val="Tabellentext"/>
            </w:pPr>
            <w:r>
              <w:t>Karotis-Rekonstruktion</w:t>
            </w:r>
          </w:p>
        </w:tc>
      </w:tr>
      <w:tr w:rsidR="00D72693" w:rsidRPr="00743DF3" w14:paraId="632655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AF69A69" w14:textId="77777777" w:rsidR="00D72693" w:rsidRPr="00743DF3" w:rsidRDefault="00D1537B" w:rsidP="000D33A4">
            <w:pPr>
              <w:pStyle w:val="Tabellentext"/>
              <w:tabs>
                <w:tab w:val="left" w:pos="1110"/>
              </w:tabs>
            </w:pPr>
            <w:r>
              <w:t>12/1</w:t>
            </w:r>
            <w:r>
              <w:tab/>
            </w:r>
          </w:p>
        </w:tc>
        <w:tc>
          <w:tcPr>
            <w:tcW w:w="7857" w:type="dxa"/>
          </w:tcPr>
          <w:p w14:paraId="518E8237" w14:textId="77777777" w:rsidR="00D72693" w:rsidRPr="00743DF3" w:rsidRDefault="00D1537B" w:rsidP="004A2346">
            <w:pPr>
              <w:pStyle w:val="Tabellentext"/>
            </w:pPr>
            <w:r>
              <w:t>Cholezystektomie</w:t>
            </w:r>
          </w:p>
        </w:tc>
      </w:tr>
      <w:tr w:rsidR="00D72693" w:rsidRPr="00743DF3" w14:paraId="1EEC3C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B1C056" w14:textId="77777777" w:rsidR="00D72693" w:rsidRPr="00743DF3" w:rsidRDefault="00D1537B" w:rsidP="000D33A4">
            <w:pPr>
              <w:pStyle w:val="Tabellentext"/>
              <w:tabs>
                <w:tab w:val="left" w:pos="1110"/>
              </w:tabs>
            </w:pPr>
            <w:r>
              <w:t>12/2</w:t>
            </w:r>
            <w:r>
              <w:tab/>
            </w:r>
          </w:p>
        </w:tc>
        <w:tc>
          <w:tcPr>
            <w:tcW w:w="7857" w:type="dxa"/>
          </w:tcPr>
          <w:p w14:paraId="4E2C9210" w14:textId="77777777" w:rsidR="00D72693" w:rsidRPr="00743DF3" w:rsidRDefault="00D1537B" w:rsidP="004A2346">
            <w:pPr>
              <w:pStyle w:val="Tabellentext"/>
            </w:pPr>
            <w:r>
              <w:t>Appendektomie</w:t>
            </w:r>
          </w:p>
        </w:tc>
      </w:tr>
      <w:tr w:rsidR="00D72693" w:rsidRPr="00743DF3" w14:paraId="3E056F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CA14BF" w14:textId="77777777" w:rsidR="00D72693" w:rsidRPr="00743DF3" w:rsidRDefault="00D1537B" w:rsidP="000D33A4">
            <w:pPr>
              <w:pStyle w:val="Tabellentext"/>
              <w:tabs>
                <w:tab w:val="left" w:pos="1110"/>
              </w:tabs>
            </w:pPr>
            <w:r>
              <w:t>12/3</w:t>
            </w:r>
            <w:r>
              <w:tab/>
            </w:r>
          </w:p>
        </w:tc>
        <w:tc>
          <w:tcPr>
            <w:tcW w:w="7857" w:type="dxa"/>
          </w:tcPr>
          <w:p w14:paraId="4E8ACDC9" w14:textId="77777777" w:rsidR="00D72693" w:rsidRPr="00743DF3" w:rsidRDefault="00D1537B" w:rsidP="004A2346">
            <w:pPr>
              <w:pStyle w:val="Tabellentext"/>
            </w:pPr>
            <w:r>
              <w:t>Leistenhernie</w:t>
            </w:r>
          </w:p>
        </w:tc>
      </w:tr>
      <w:tr w:rsidR="00D72693" w:rsidRPr="00743DF3" w14:paraId="7ED50D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865B3F" w14:textId="77777777" w:rsidR="00D72693" w:rsidRPr="00743DF3" w:rsidRDefault="00D1537B" w:rsidP="000D33A4">
            <w:pPr>
              <w:pStyle w:val="Tabellentext"/>
              <w:tabs>
                <w:tab w:val="left" w:pos="1110"/>
              </w:tabs>
            </w:pPr>
            <w:r>
              <w:t>14/1</w:t>
            </w:r>
            <w:r>
              <w:tab/>
            </w:r>
          </w:p>
        </w:tc>
        <w:tc>
          <w:tcPr>
            <w:tcW w:w="7857" w:type="dxa"/>
          </w:tcPr>
          <w:p w14:paraId="4A677A8B" w14:textId="77777777" w:rsidR="00D72693" w:rsidRPr="00743DF3" w:rsidRDefault="00D1537B" w:rsidP="004A2346">
            <w:pPr>
              <w:pStyle w:val="Tabellentext"/>
            </w:pPr>
            <w:r>
              <w:t>Prostataresektion</w:t>
            </w:r>
          </w:p>
        </w:tc>
      </w:tr>
      <w:tr w:rsidR="00D72693" w:rsidRPr="00743DF3" w14:paraId="528B315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7A5DE5" w14:textId="77777777" w:rsidR="00D72693" w:rsidRPr="00743DF3" w:rsidRDefault="00D1537B" w:rsidP="000D33A4">
            <w:pPr>
              <w:pStyle w:val="Tabellentext"/>
              <w:tabs>
                <w:tab w:val="left" w:pos="1110"/>
              </w:tabs>
            </w:pPr>
            <w:r>
              <w:t>15/1</w:t>
            </w:r>
            <w:r>
              <w:tab/>
            </w:r>
          </w:p>
        </w:tc>
        <w:tc>
          <w:tcPr>
            <w:tcW w:w="7857" w:type="dxa"/>
          </w:tcPr>
          <w:p w14:paraId="4770EEEF" w14:textId="77777777" w:rsidR="00D72693" w:rsidRPr="00743DF3" w:rsidRDefault="00D1537B" w:rsidP="004A2346">
            <w:pPr>
              <w:pStyle w:val="Tabellentext"/>
            </w:pPr>
            <w:r>
              <w:t>Gynäkologische Operationen</w:t>
            </w:r>
          </w:p>
        </w:tc>
      </w:tr>
      <w:tr w:rsidR="00D72693" w:rsidRPr="00743DF3" w14:paraId="68018C2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F1EE97" w14:textId="77777777" w:rsidR="00D72693" w:rsidRPr="00743DF3" w:rsidRDefault="00D1537B" w:rsidP="000D33A4">
            <w:pPr>
              <w:pStyle w:val="Tabellentext"/>
              <w:tabs>
                <w:tab w:val="left" w:pos="1110"/>
              </w:tabs>
            </w:pPr>
            <w:r>
              <w:t>16/1</w:t>
            </w:r>
            <w:r>
              <w:tab/>
            </w:r>
          </w:p>
        </w:tc>
        <w:tc>
          <w:tcPr>
            <w:tcW w:w="7857" w:type="dxa"/>
          </w:tcPr>
          <w:p w14:paraId="1C5AF1F9" w14:textId="77777777" w:rsidR="00D72693" w:rsidRPr="00743DF3" w:rsidRDefault="00D1537B" w:rsidP="004A2346">
            <w:pPr>
              <w:pStyle w:val="Tabellentext"/>
            </w:pPr>
            <w:r>
              <w:t>Geburtshilfe</w:t>
            </w:r>
          </w:p>
        </w:tc>
      </w:tr>
      <w:tr w:rsidR="00D72693" w:rsidRPr="00743DF3" w14:paraId="6D58BB4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69FAC6" w14:textId="77777777" w:rsidR="00D72693" w:rsidRPr="00743DF3" w:rsidRDefault="00D1537B" w:rsidP="000D33A4">
            <w:pPr>
              <w:pStyle w:val="Tabellentext"/>
              <w:tabs>
                <w:tab w:val="left" w:pos="1110"/>
              </w:tabs>
            </w:pPr>
            <w:r>
              <w:t>17/1</w:t>
            </w:r>
            <w:r>
              <w:tab/>
            </w:r>
          </w:p>
        </w:tc>
        <w:tc>
          <w:tcPr>
            <w:tcW w:w="7857" w:type="dxa"/>
          </w:tcPr>
          <w:p w14:paraId="62C65286" w14:textId="77777777" w:rsidR="00D72693" w:rsidRPr="00743DF3" w:rsidRDefault="00D1537B" w:rsidP="004A2346">
            <w:pPr>
              <w:pStyle w:val="Tabellentext"/>
            </w:pPr>
            <w:r>
              <w:t>Hüftgelenknahe Femurfraktur</w:t>
            </w:r>
          </w:p>
        </w:tc>
      </w:tr>
      <w:tr w:rsidR="00D72693" w:rsidRPr="00743DF3" w14:paraId="14BA359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015F335" w14:textId="77777777" w:rsidR="00D72693" w:rsidRPr="00743DF3" w:rsidRDefault="00D1537B" w:rsidP="000D33A4">
            <w:pPr>
              <w:pStyle w:val="Tabellentext"/>
              <w:tabs>
                <w:tab w:val="left" w:pos="1110"/>
              </w:tabs>
            </w:pPr>
            <w:r>
              <w:t>17/6</w:t>
            </w:r>
            <w:r>
              <w:tab/>
            </w:r>
          </w:p>
        </w:tc>
        <w:tc>
          <w:tcPr>
            <w:tcW w:w="7857" w:type="dxa"/>
          </w:tcPr>
          <w:p w14:paraId="651FEC54" w14:textId="77777777" w:rsidR="00D72693" w:rsidRPr="00743DF3" w:rsidRDefault="00D1537B" w:rsidP="004A2346">
            <w:pPr>
              <w:pStyle w:val="Tabellentext"/>
            </w:pPr>
            <w:r>
              <w:t>Knie-Schlittenprothesen-Erstimplantation</w:t>
            </w:r>
          </w:p>
        </w:tc>
      </w:tr>
      <w:tr w:rsidR="00D72693" w:rsidRPr="00743DF3" w14:paraId="7F32026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A60E76" w14:textId="77777777" w:rsidR="00D72693" w:rsidRPr="00743DF3" w:rsidRDefault="00D1537B" w:rsidP="000D33A4">
            <w:pPr>
              <w:pStyle w:val="Tabellentext"/>
              <w:tabs>
                <w:tab w:val="left" w:pos="1110"/>
              </w:tabs>
            </w:pPr>
            <w:r>
              <w:t>18/1</w:t>
            </w:r>
            <w:r>
              <w:tab/>
            </w:r>
          </w:p>
        </w:tc>
        <w:tc>
          <w:tcPr>
            <w:tcW w:w="7857" w:type="dxa"/>
          </w:tcPr>
          <w:p w14:paraId="6B859856" w14:textId="77777777" w:rsidR="00D72693" w:rsidRPr="00743DF3" w:rsidRDefault="00D1537B" w:rsidP="004A2346">
            <w:pPr>
              <w:pStyle w:val="Tabellentext"/>
            </w:pPr>
            <w:r>
              <w:t>Mammachirurgie</w:t>
            </w:r>
          </w:p>
        </w:tc>
      </w:tr>
      <w:tr w:rsidR="00D72693" w:rsidRPr="00743DF3" w14:paraId="0F477A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93A15B" w14:textId="77777777" w:rsidR="00D72693" w:rsidRPr="00743DF3" w:rsidRDefault="00D1537B" w:rsidP="000D33A4">
            <w:pPr>
              <w:pStyle w:val="Tabellentext"/>
              <w:tabs>
                <w:tab w:val="left" w:pos="1110"/>
              </w:tabs>
            </w:pPr>
            <w:r>
              <w:t>CHE</w:t>
            </w:r>
            <w:r>
              <w:tab/>
            </w:r>
          </w:p>
        </w:tc>
        <w:tc>
          <w:tcPr>
            <w:tcW w:w="7857" w:type="dxa"/>
          </w:tcPr>
          <w:p w14:paraId="06A1FBD9" w14:textId="77777777" w:rsidR="00D72693" w:rsidRPr="00743DF3" w:rsidRDefault="00D1537B" w:rsidP="004A2346">
            <w:pPr>
              <w:pStyle w:val="Tabellentext"/>
            </w:pPr>
            <w:r>
              <w:t>Cholezystektomie</w:t>
            </w:r>
          </w:p>
        </w:tc>
      </w:tr>
      <w:tr w:rsidR="00D72693" w:rsidRPr="00743DF3" w14:paraId="2232BD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41519E" w14:textId="77777777" w:rsidR="00D72693" w:rsidRPr="00743DF3" w:rsidRDefault="00D1537B" w:rsidP="000D33A4">
            <w:pPr>
              <w:pStyle w:val="Tabellentext"/>
              <w:tabs>
                <w:tab w:val="left" w:pos="1110"/>
              </w:tabs>
            </w:pPr>
            <w:r>
              <w:t>CHE_HE</w:t>
            </w:r>
            <w:r>
              <w:tab/>
            </w:r>
          </w:p>
        </w:tc>
        <w:tc>
          <w:tcPr>
            <w:tcW w:w="7857" w:type="dxa"/>
          </w:tcPr>
          <w:p w14:paraId="18E4F25E" w14:textId="77777777" w:rsidR="00D72693" w:rsidRPr="00743DF3" w:rsidRDefault="00D1537B" w:rsidP="004A2346">
            <w:pPr>
              <w:pStyle w:val="Tabellentext"/>
            </w:pPr>
            <w:r>
              <w:t>Cholezystektomie (nur Hessen)</w:t>
            </w:r>
          </w:p>
        </w:tc>
      </w:tr>
      <w:tr w:rsidR="00D72693" w:rsidRPr="00743DF3" w14:paraId="49EF374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8C0281" w14:textId="77777777" w:rsidR="00D72693" w:rsidRPr="00743DF3" w:rsidRDefault="00D1537B" w:rsidP="000D33A4">
            <w:pPr>
              <w:pStyle w:val="Tabellentext"/>
              <w:tabs>
                <w:tab w:val="left" w:pos="1110"/>
              </w:tabs>
            </w:pPr>
            <w:r>
              <w:t>DEK</w:t>
            </w:r>
            <w:r>
              <w:tab/>
            </w:r>
          </w:p>
        </w:tc>
        <w:tc>
          <w:tcPr>
            <w:tcW w:w="7857" w:type="dxa"/>
          </w:tcPr>
          <w:p w14:paraId="0948D3BA" w14:textId="77777777" w:rsidR="00D72693" w:rsidRPr="00743DF3" w:rsidRDefault="00D1537B" w:rsidP="004A2346">
            <w:pPr>
              <w:pStyle w:val="Tabellentext"/>
            </w:pPr>
            <w:r>
              <w:t>Dekubitusprophylaxe</w:t>
            </w:r>
          </w:p>
        </w:tc>
      </w:tr>
      <w:tr w:rsidR="00D72693" w:rsidRPr="00743DF3" w14:paraId="1B0F265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2854D0" w14:textId="77777777" w:rsidR="00D72693" w:rsidRPr="00743DF3" w:rsidRDefault="00D1537B" w:rsidP="000D33A4">
            <w:pPr>
              <w:pStyle w:val="Tabellentext"/>
              <w:tabs>
                <w:tab w:val="left" w:pos="1110"/>
              </w:tabs>
            </w:pPr>
            <w:r>
              <w:t>HCH</w:t>
            </w:r>
            <w:r>
              <w:tab/>
            </w:r>
          </w:p>
        </w:tc>
        <w:tc>
          <w:tcPr>
            <w:tcW w:w="7857" w:type="dxa"/>
          </w:tcPr>
          <w:p w14:paraId="1B4AAE58" w14:textId="77777777" w:rsidR="00D72693" w:rsidRPr="00743DF3" w:rsidRDefault="00D1537B" w:rsidP="004A2346">
            <w:pPr>
              <w:pStyle w:val="Tabellentext"/>
            </w:pPr>
            <w:r>
              <w:t>Herzchirurgie</w:t>
            </w:r>
          </w:p>
        </w:tc>
      </w:tr>
      <w:tr w:rsidR="00D72693" w:rsidRPr="00743DF3" w14:paraId="3195AD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3E65D8" w14:textId="77777777" w:rsidR="00D72693" w:rsidRPr="00743DF3" w:rsidRDefault="00D1537B" w:rsidP="000D33A4">
            <w:pPr>
              <w:pStyle w:val="Tabellentext"/>
              <w:tabs>
                <w:tab w:val="left" w:pos="1110"/>
              </w:tabs>
            </w:pPr>
            <w:r>
              <w:t>HEP</w:t>
            </w:r>
            <w:r>
              <w:tab/>
            </w:r>
          </w:p>
        </w:tc>
        <w:tc>
          <w:tcPr>
            <w:tcW w:w="7857" w:type="dxa"/>
          </w:tcPr>
          <w:p w14:paraId="07D5D694" w14:textId="77777777" w:rsidR="00D72693" w:rsidRPr="00743DF3" w:rsidRDefault="00D1537B" w:rsidP="004A2346">
            <w:pPr>
              <w:pStyle w:val="Tabellentext"/>
            </w:pPr>
            <w:r>
              <w:t>Hüftendoprothesenversorgung</w:t>
            </w:r>
          </w:p>
        </w:tc>
      </w:tr>
      <w:tr w:rsidR="00D72693" w:rsidRPr="00743DF3" w14:paraId="57243E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35A63C" w14:textId="77777777" w:rsidR="00D72693" w:rsidRPr="00743DF3" w:rsidRDefault="00D1537B" w:rsidP="000D33A4">
            <w:pPr>
              <w:pStyle w:val="Tabellentext"/>
              <w:tabs>
                <w:tab w:val="left" w:pos="1110"/>
              </w:tabs>
            </w:pPr>
            <w:r>
              <w:t>HTXM</w:t>
            </w:r>
            <w:r>
              <w:tab/>
            </w:r>
          </w:p>
        </w:tc>
        <w:tc>
          <w:tcPr>
            <w:tcW w:w="7857" w:type="dxa"/>
          </w:tcPr>
          <w:p w14:paraId="63372F73" w14:textId="77777777" w:rsidR="00D72693" w:rsidRPr="00743DF3" w:rsidRDefault="00D1537B" w:rsidP="004A2346">
            <w:pPr>
              <w:pStyle w:val="Tabellentext"/>
            </w:pPr>
            <w:r>
              <w:t>Herztransplantation, Herzunterstützungssysteme/Kunstherzen</w:t>
            </w:r>
          </w:p>
        </w:tc>
      </w:tr>
      <w:tr w:rsidR="00D72693" w:rsidRPr="00743DF3" w14:paraId="02ACD3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8FA088" w14:textId="77777777" w:rsidR="00D72693" w:rsidRPr="00743DF3" w:rsidRDefault="00D1537B" w:rsidP="000D33A4">
            <w:pPr>
              <w:pStyle w:val="Tabellentext"/>
              <w:tabs>
                <w:tab w:val="left" w:pos="1110"/>
              </w:tabs>
            </w:pPr>
            <w:r>
              <w:t>KEP</w:t>
            </w:r>
            <w:r>
              <w:tab/>
            </w:r>
          </w:p>
        </w:tc>
        <w:tc>
          <w:tcPr>
            <w:tcW w:w="7857" w:type="dxa"/>
          </w:tcPr>
          <w:p w14:paraId="350E5A59" w14:textId="77777777" w:rsidR="00D72693" w:rsidRPr="00743DF3" w:rsidRDefault="00D1537B" w:rsidP="004A2346">
            <w:pPr>
              <w:pStyle w:val="Tabellentext"/>
            </w:pPr>
            <w:r>
              <w:t>Knieendoprothesenversorgung</w:t>
            </w:r>
          </w:p>
        </w:tc>
      </w:tr>
      <w:tr w:rsidR="00D72693" w:rsidRPr="00743DF3" w14:paraId="579924B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2BBDA7" w14:textId="77777777" w:rsidR="00D72693" w:rsidRPr="00743DF3" w:rsidRDefault="00D1537B" w:rsidP="000D33A4">
            <w:pPr>
              <w:pStyle w:val="Tabellentext"/>
              <w:tabs>
                <w:tab w:val="left" w:pos="1110"/>
              </w:tabs>
            </w:pPr>
            <w:r>
              <w:t>LLS</w:t>
            </w:r>
            <w:r>
              <w:tab/>
            </w:r>
          </w:p>
        </w:tc>
        <w:tc>
          <w:tcPr>
            <w:tcW w:w="7857" w:type="dxa"/>
          </w:tcPr>
          <w:p w14:paraId="18177967" w14:textId="77777777" w:rsidR="00D72693" w:rsidRPr="00743DF3" w:rsidRDefault="00D1537B" w:rsidP="004A2346">
            <w:pPr>
              <w:pStyle w:val="Tabellentext"/>
            </w:pPr>
            <w:r>
              <w:t>Leberlebendspende</w:t>
            </w:r>
          </w:p>
        </w:tc>
      </w:tr>
      <w:tr w:rsidR="00D72693" w:rsidRPr="00743DF3" w14:paraId="488E2D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2207C0" w14:textId="77777777" w:rsidR="00D72693" w:rsidRPr="00743DF3" w:rsidRDefault="00D1537B" w:rsidP="000D33A4">
            <w:pPr>
              <w:pStyle w:val="Tabellentext"/>
              <w:tabs>
                <w:tab w:val="left" w:pos="1110"/>
              </w:tabs>
            </w:pPr>
            <w:r>
              <w:t>LTX</w:t>
            </w:r>
            <w:r>
              <w:tab/>
            </w:r>
          </w:p>
        </w:tc>
        <w:tc>
          <w:tcPr>
            <w:tcW w:w="7857" w:type="dxa"/>
          </w:tcPr>
          <w:p w14:paraId="19901BFB" w14:textId="77777777" w:rsidR="00D72693" w:rsidRPr="00743DF3" w:rsidRDefault="00D1537B" w:rsidP="004A2346">
            <w:pPr>
              <w:pStyle w:val="Tabellentext"/>
            </w:pPr>
            <w:r>
              <w:t>Lebertransplantation</w:t>
            </w:r>
          </w:p>
        </w:tc>
      </w:tr>
      <w:tr w:rsidR="00D72693" w:rsidRPr="00743DF3" w14:paraId="3A05C80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7DCFC2" w14:textId="77777777" w:rsidR="00D72693" w:rsidRPr="00743DF3" w:rsidRDefault="00D1537B" w:rsidP="000D33A4">
            <w:pPr>
              <w:pStyle w:val="Tabellentext"/>
              <w:tabs>
                <w:tab w:val="left" w:pos="1110"/>
              </w:tabs>
            </w:pPr>
            <w:r>
              <w:t>LUTX</w:t>
            </w:r>
            <w:r>
              <w:tab/>
            </w:r>
          </w:p>
        </w:tc>
        <w:tc>
          <w:tcPr>
            <w:tcW w:w="7857" w:type="dxa"/>
          </w:tcPr>
          <w:p w14:paraId="2297F103" w14:textId="77777777" w:rsidR="00D72693" w:rsidRPr="00743DF3" w:rsidRDefault="00D1537B" w:rsidP="004A2346">
            <w:pPr>
              <w:pStyle w:val="Tabellentext"/>
            </w:pPr>
            <w:r>
              <w:t>Lungen- und Herz-Lungentransplantation</w:t>
            </w:r>
          </w:p>
        </w:tc>
      </w:tr>
      <w:tr w:rsidR="00D72693" w:rsidRPr="00743DF3" w14:paraId="3D778CC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D7500C" w14:textId="77777777" w:rsidR="00D72693" w:rsidRPr="00743DF3" w:rsidRDefault="00D1537B" w:rsidP="000D33A4">
            <w:pPr>
              <w:pStyle w:val="Tabellentext"/>
              <w:tabs>
                <w:tab w:val="left" w:pos="1110"/>
              </w:tabs>
            </w:pPr>
            <w:r>
              <w:t>MRE_HE</w:t>
            </w:r>
            <w:r>
              <w:tab/>
            </w:r>
          </w:p>
        </w:tc>
        <w:tc>
          <w:tcPr>
            <w:tcW w:w="7857" w:type="dxa"/>
          </w:tcPr>
          <w:p w14:paraId="012682E0" w14:textId="77777777" w:rsidR="00D72693" w:rsidRPr="00743DF3" w:rsidRDefault="00D1537B" w:rsidP="004A2346">
            <w:pPr>
              <w:pStyle w:val="Tabellentext"/>
            </w:pPr>
            <w:r>
              <w:t>Multiresistente Erreger (nur Hessen)</w:t>
            </w:r>
          </w:p>
        </w:tc>
      </w:tr>
      <w:tr w:rsidR="00D72693" w:rsidRPr="00743DF3" w14:paraId="117517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60EAD1" w14:textId="77777777" w:rsidR="00D72693" w:rsidRPr="00743DF3" w:rsidRDefault="00D1537B" w:rsidP="000D33A4">
            <w:pPr>
              <w:pStyle w:val="Tabellentext"/>
              <w:tabs>
                <w:tab w:val="left" w:pos="1110"/>
              </w:tabs>
            </w:pPr>
            <w:r>
              <w:lastRenderedPageBreak/>
              <w:t>NEO</w:t>
            </w:r>
            <w:r>
              <w:tab/>
            </w:r>
          </w:p>
        </w:tc>
        <w:tc>
          <w:tcPr>
            <w:tcW w:w="7857" w:type="dxa"/>
          </w:tcPr>
          <w:p w14:paraId="571D132A" w14:textId="77777777" w:rsidR="00D72693" w:rsidRPr="00743DF3" w:rsidRDefault="00D1537B" w:rsidP="004A2346">
            <w:pPr>
              <w:pStyle w:val="Tabellentext"/>
            </w:pPr>
            <w:r>
              <w:t>Neonatologie</w:t>
            </w:r>
          </w:p>
        </w:tc>
      </w:tr>
      <w:tr w:rsidR="00D72693" w:rsidRPr="00743DF3" w14:paraId="4605DFB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1E5894" w14:textId="77777777" w:rsidR="00D72693" w:rsidRPr="00743DF3" w:rsidRDefault="00D1537B" w:rsidP="000D33A4">
            <w:pPr>
              <w:pStyle w:val="Tabellentext"/>
              <w:tabs>
                <w:tab w:val="left" w:pos="1110"/>
              </w:tabs>
            </w:pPr>
            <w:r>
              <w:t>NLS</w:t>
            </w:r>
            <w:r>
              <w:tab/>
            </w:r>
          </w:p>
        </w:tc>
        <w:tc>
          <w:tcPr>
            <w:tcW w:w="7857" w:type="dxa"/>
          </w:tcPr>
          <w:p w14:paraId="2B390873" w14:textId="77777777" w:rsidR="00D72693" w:rsidRPr="00743DF3" w:rsidRDefault="00D1537B" w:rsidP="004A2346">
            <w:pPr>
              <w:pStyle w:val="Tabellentext"/>
            </w:pPr>
            <w:r>
              <w:t>Nierenlebendspende</w:t>
            </w:r>
          </w:p>
        </w:tc>
      </w:tr>
      <w:tr w:rsidR="00D72693" w:rsidRPr="00743DF3" w14:paraId="2FB79EC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A647BAB" w14:textId="77777777" w:rsidR="00D72693" w:rsidRPr="00743DF3" w:rsidRDefault="00D1537B" w:rsidP="000D33A4">
            <w:pPr>
              <w:pStyle w:val="Tabellentext"/>
              <w:tabs>
                <w:tab w:val="left" w:pos="1110"/>
              </w:tabs>
            </w:pPr>
            <w:r>
              <w:t>NNH</w:t>
            </w:r>
            <w:r>
              <w:tab/>
            </w:r>
          </w:p>
        </w:tc>
        <w:tc>
          <w:tcPr>
            <w:tcW w:w="7857" w:type="dxa"/>
          </w:tcPr>
          <w:p w14:paraId="2BE9498E" w14:textId="77777777" w:rsidR="00D72693" w:rsidRPr="00743DF3" w:rsidRDefault="00D1537B" w:rsidP="004A2346">
            <w:pPr>
              <w:pStyle w:val="Tabellentext"/>
            </w:pPr>
            <w:r>
              <w:t>Endonasale Nasennebenhöhleneingriffe</w:t>
            </w:r>
          </w:p>
        </w:tc>
      </w:tr>
      <w:tr w:rsidR="00D72693" w:rsidRPr="00743DF3" w14:paraId="3637AF0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534276" w14:textId="77777777" w:rsidR="00D72693" w:rsidRPr="00743DF3" w:rsidRDefault="00D1537B" w:rsidP="000D33A4">
            <w:pPr>
              <w:pStyle w:val="Tabellentext"/>
              <w:tabs>
                <w:tab w:val="left" w:pos="1110"/>
              </w:tabs>
            </w:pPr>
            <w:r>
              <w:t>PCI</w:t>
            </w:r>
            <w:r>
              <w:tab/>
            </w:r>
          </w:p>
        </w:tc>
        <w:tc>
          <w:tcPr>
            <w:tcW w:w="7857" w:type="dxa"/>
          </w:tcPr>
          <w:p w14:paraId="3F29809C" w14:textId="77777777" w:rsidR="00D72693" w:rsidRPr="00743DF3" w:rsidRDefault="00D1537B" w:rsidP="004A2346">
            <w:pPr>
              <w:pStyle w:val="Tabellentext"/>
            </w:pPr>
            <w:r>
              <w:t>Perkutane Koronarintervention und Koronarangiographie</w:t>
            </w:r>
          </w:p>
        </w:tc>
      </w:tr>
      <w:tr w:rsidR="00D72693" w:rsidRPr="00743DF3" w14:paraId="5457492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43390D" w14:textId="77777777" w:rsidR="00D72693" w:rsidRPr="00743DF3" w:rsidRDefault="00D1537B" w:rsidP="000D33A4">
            <w:pPr>
              <w:pStyle w:val="Tabellentext"/>
              <w:tabs>
                <w:tab w:val="left" w:pos="1110"/>
              </w:tabs>
            </w:pPr>
            <w:r>
              <w:t>PNEU</w:t>
            </w:r>
            <w:r>
              <w:tab/>
            </w:r>
          </w:p>
        </w:tc>
        <w:tc>
          <w:tcPr>
            <w:tcW w:w="7857" w:type="dxa"/>
          </w:tcPr>
          <w:p w14:paraId="5AF06B75" w14:textId="77777777" w:rsidR="00D72693" w:rsidRPr="00743DF3" w:rsidRDefault="00D1537B" w:rsidP="004A2346">
            <w:pPr>
              <w:pStyle w:val="Tabellentext"/>
            </w:pPr>
            <w:r>
              <w:t>Ambulant erworbene Pneumonie</w:t>
            </w:r>
          </w:p>
        </w:tc>
      </w:tr>
      <w:tr w:rsidR="00D72693" w:rsidRPr="00743DF3" w14:paraId="7976D7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9D9131" w14:textId="77777777" w:rsidR="00D72693" w:rsidRPr="00743DF3" w:rsidRDefault="00D1537B" w:rsidP="000D33A4">
            <w:pPr>
              <w:pStyle w:val="Tabellentext"/>
              <w:tabs>
                <w:tab w:val="left" w:pos="1110"/>
              </w:tabs>
            </w:pPr>
            <w:r>
              <w:t>PNTX</w:t>
            </w:r>
            <w:r>
              <w:tab/>
            </w:r>
          </w:p>
        </w:tc>
        <w:tc>
          <w:tcPr>
            <w:tcW w:w="7857" w:type="dxa"/>
          </w:tcPr>
          <w:p w14:paraId="3ED7D799" w14:textId="77777777" w:rsidR="00D72693" w:rsidRPr="00743DF3" w:rsidRDefault="00D1537B" w:rsidP="004A2346">
            <w:pPr>
              <w:pStyle w:val="Tabellentext"/>
            </w:pPr>
            <w:r>
              <w:t>Nieren- und Pankreas- (Nieren-) transplantation</w:t>
            </w:r>
          </w:p>
        </w:tc>
      </w:tr>
      <w:tr w:rsidR="00D72693" w:rsidRPr="00743DF3" w14:paraId="6098D9C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328DEA" w14:textId="77777777" w:rsidR="00D72693" w:rsidRPr="00743DF3" w:rsidRDefault="00D1537B" w:rsidP="000D33A4">
            <w:pPr>
              <w:pStyle w:val="Tabellentext"/>
              <w:tabs>
                <w:tab w:val="left" w:pos="1110"/>
              </w:tabs>
            </w:pPr>
            <w:r>
              <w:t>SA_FRUEHREHA_HE</w:t>
            </w:r>
            <w:r>
              <w:tab/>
            </w:r>
          </w:p>
        </w:tc>
        <w:tc>
          <w:tcPr>
            <w:tcW w:w="7857" w:type="dxa"/>
          </w:tcPr>
          <w:p w14:paraId="317B41D2" w14:textId="77777777" w:rsidR="00D72693" w:rsidRPr="00743DF3" w:rsidRDefault="00D1537B" w:rsidP="004A2346">
            <w:pPr>
              <w:pStyle w:val="Tabellentext"/>
            </w:pPr>
            <w:r>
              <w:t>Schlaganfall-Frührehabilitation (nur Hessen)</w:t>
            </w:r>
          </w:p>
        </w:tc>
      </w:tr>
    </w:tbl>
    <w:p w14:paraId="62E75B84" w14:textId="77777777" w:rsidR="00912AEA" w:rsidRDefault="00912AEA">
      <w:pPr>
        <w:sectPr w:rsidR="00912AEA"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60AEC7F1" w14:textId="77777777" w:rsidR="006D1B0D" w:rsidRDefault="00D1537B" w:rsidP="00CB49A6">
      <w:pPr>
        <w:pStyle w:val="berschrift1ohneGliederung"/>
      </w:pPr>
      <w:bookmarkStart w:id="205" w:name="_Toc38892187"/>
      <w:r w:rsidRPr="00CB49A6">
        <w:lastRenderedPageBreak/>
        <w:t>Anhang</w:t>
      </w:r>
      <w:r>
        <w:t xml:space="preserve"> I</w:t>
      </w:r>
      <w:r>
        <w:t>I</w:t>
      </w:r>
      <w:r>
        <w:t>: Listen</w:t>
      </w:r>
      <w:bookmarkEnd w:id="205"/>
    </w:p>
    <w:p w14:paraId="63ABBC3C" w14:textId="77777777" w:rsidR="008251A1" w:rsidRPr="008251A1" w:rsidRDefault="00B376A8" w:rsidP="008251A1">
      <w:pPr>
        <w:rPr>
          <w:del w:id="206" w:author="IQTIG" w:date="2020-04-27T15:01:00Z"/>
          <w:szCs w:val="20"/>
        </w:rPr>
      </w:pPr>
      <w:del w:id="207" w:author="IQTIG" w:date="2020-04-27T15:01:00Z">
        <w:r>
          <w:rPr>
            <w:szCs w:val="20"/>
          </w:rPr>
          <w:delText>Keine Listen in Verwendung.</w:delText>
        </w:r>
      </w:del>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41537707" w14:textId="77777777" w:rsidTr="00C50D8E">
        <w:trPr>
          <w:cnfStyle w:val="100000000000" w:firstRow="1" w:lastRow="0" w:firstColumn="0" w:lastColumn="0" w:oddVBand="0" w:evenVBand="0" w:oddHBand="0" w:evenHBand="0" w:firstRowFirstColumn="0" w:firstRowLastColumn="0" w:lastRowFirstColumn="0" w:lastRowLastColumn="0"/>
          <w:trHeight w:val="370"/>
          <w:tblHeader/>
          <w:ins w:id="208" w:author="IQTIG" w:date="2020-04-27T15:01:00Z"/>
        </w:trPr>
        <w:tc>
          <w:tcPr>
            <w:tcW w:w="3402" w:type="dxa"/>
          </w:tcPr>
          <w:p w14:paraId="2C396575" w14:textId="77777777" w:rsidR="00A36F56" w:rsidRPr="009E2B0C" w:rsidRDefault="00D1537B" w:rsidP="004A2346">
            <w:pPr>
              <w:pStyle w:val="Tabellenkopf"/>
              <w:rPr>
                <w:ins w:id="209" w:author="IQTIG" w:date="2020-04-27T15:01:00Z"/>
              </w:rPr>
            </w:pPr>
            <w:ins w:id="210" w:author="IQTIG" w:date="2020-04-27T15:01:00Z">
              <w:r w:rsidRPr="009913D0">
                <w:t>Listenname</w:t>
              </w:r>
            </w:ins>
          </w:p>
        </w:tc>
        <w:tc>
          <w:tcPr>
            <w:tcW w:w="1276" w:type="dxa"/>
          </w:tcPr>
          <w:p w14:paraId="30F60B7A" w14:textId="77777777" w:rsidR="00A36F56" w:rsidRPr="009E2B0C" w:rsidRDefault="00D1537B" w:rsidP="004A2346">
            <w:pPr>
              <w:pStyle w:val="Tabellenkopf"/>
              <w:rPr>
                <w:ins w:id="211" w:author="IQTIG" w:date="2020-04-27T15:01:00Z"/>
              </w:rPr>
            </w:pPr>
            <w:ins w:id="212" w:author="IQTIG" w:date="2020-04-27T15:01:00Z">
              <w:r>
                <w:t>Typ</w:t>
              </w:r>
            </w:ins>
          </w:p>
        </w:tc>
        <w:tc>
          <w:tcPr>
            <w:tcW w:w="4253" w:type="dxa"/>
          </w:tcPr>
          <w:p w14:paraId="6A231638" w14:textId="77777777" w:rsidR="00A36F56" w:rsidRPr="009E2B0C" w:rsidRDefault="00D1537B" w:rsidP="004A2346">
            <w:pPr>
              <w:pStyle w:val="Tabellenkopf"/>
              <w:rPr>
                <w:ins w:id="213" w:author="IQTIG" w:date="2020-04-27T15:01:00Z"/>
              </w:rPr>
            </w:pPr>
            <w:ins w:id="214" w:author="IQTIG" w:date="2020-04-27T15:01:00Z">
              <w:r>
                <w:t>Beschreibung</w:t>
              </w:r>
            </w:ins>
          </w:p>
        </w:tc>
        <w:tc>
          <w:tcPr>
            <w:tcW w:w="5421" w:type="dxa"/>
          </w:tcPr>
          <w:p w14:paraId="5F184672" w14:textId="77777777" w:rsidR="00A36F56" w:rsidRPr="009E2B0C" w:rsidRDefault="00D1537B" w:rsidP="004A2346">
            <w:pPr>
              <w:pStyle w:val="Tabellenkopf"/>
              <w:rPr>
                <w:ins w:id="215" w:author="IQTIG" w:date="2020-04-27T15:01:00Z"/>
              </w:rPr>
            </w:pPr>
            <w:ins w:id="216" w:author="IQTIG" w:date="2020-04-27T15:01:00Z">
              <w:r>
                <w:t>Werte</w:t>
              </w:r>
            </w:ins>
          </w:p>
        </w:tc>
      </w:tr>
      <w:tr w:rsidR="00A36F56" w:rsidRPr="00743DF3" w14:paraId="3C9CEDFF" w14:textId="77777777" w:rsidTr="00C50D8E">
        <w:trPr>
          <w:cnfStyle w:val="000000100000" w:firstRow="0" w:lastRow="0" w:firstColumn="0" w:lastColumn="0" w:oddVBand="0" w:evenVBand="0" w:oddHBand="1" w:evenHBand="0" w:firstRowFirstColumn="0" w:firstRowLastColumn="0" w:lastRowFirstColumn="0" w:lastRowLastColumn="0"/>
          <w:trHeight w:val="416"/>
          <w:ins w:id="217" w:author="IQTIG" w:date="2020-04-27T15:01:00Z"/>
        </w:trPr>
        <w:tc>
          <w:tcPr>
            <w:tcW w:w="3402" w:type="dxa"/>
          </w:tcPr>
          <w:p w14:paraId="3A0A2BCC" w14:textId="77777777" w:rsidR="00A36F56" w:rsidRPr="00743DF3" w:rsidRDefault="00D1537B" w:rsidP="004A2346">
            <w:pPr>
              <w:pStyle w:val="Tabellentext"/>
              <w:rPr>
                <w:ins w:id="218" w:author="IQTIG" w:date="2020-04-27T15:01:00Z"/>
              </w:rPr>
            </w:pPr>
            <w:ins w:id="219" w:author="IQTIG" w:date="2020-04-27T15:01:00Z">
              <w:r>
                <w:t>OPS_SystemumstellungDEFIzuSM</w:t>
              </w:r>
            </w:ins>
          </w:p>
        </w:tc>
        <w:tc>
          <w:tcPr>
            <w:tcW w:w="1276" w:type="dxa"/>
          </w:tcPr>
          <w:p w14:paraId="333F0C4C" w14:textId="77777777" w:rsidR="00A36F56" w:rsidRPr="00743DF3" w:rsidRDefault="00D1537B" w:rsidP="004A2346">
            <w:pPr>
              <w:pStyle w:val="Tabellentext"/>
              <w:rPr>
                <w:ins w:id="220" w:author="IQTIG" w:date="2020-04-27T15:01:00Z"/>
              </w:rPr>
            </w:pPr>
            <w:ins w:id="221" w:author="IQTIG" w:date="2020-04-27T15:01:00Z">
              <w:r>
                <w:t>OPS</w:t>
              </w:r>
            </w:ins>
          </w:p>
        </w:tc>
        <w:tc>
          <w:tcPr>
            <w:tcW w:w="4253" w:type="dxa"/>
          </w:tcPr>
          <w:p w14:paraId="14C79BA0" w14:textId="77777777" w:rsidR="00A36F56" w:rsidRPr="00743DF3" w:rsidRDefault="00D1537B" w:rsidP="004A2346">
            <w:pPr>
              <w:pStyle w:val="Tabellentext"/>
              <w:rPr>
                <w:ins w:id="222" w:author="IQTIG" w:date="2020-04-27T15:01:00Z"/>
              </w:rPr>
            </w:pPr>
            <w:ins w:id="223" w:author="IQTIG" w:date="2020-04-27T15:01:00Z">
              <w:r>
                <w:t>Systemumstellung von Defibrillator auf Herzschrittmacher</w:t>
              </w:r>
            </w:ins>
          </w:p>
        </w:tc>
        <w:tc>
          <w:tcPr>
            <w:tcW w:w="5421" w:type="dxa"/>
          </w:tcPr>
          <w:p w14:paraId="48A9FEB3" w14:textId="77777777" w:rsidR="00A36F56" w:rsidRPr="00F64A8A" w:rsidRDefault="00D1537B" w:rsidP="00687CE3">
            <w:pPr>
              <w:pStyle w:val="CodeOhneSilbentrennung"/>
              <w:tabs>
                <w:tab w:val="left" w:pos="3568"/>
              </w:tabs>
              <w:rPr>
                <w:ins w:id="224" w:author="IQTIG" w:date="2020-04-27T15:01:00Z"/>
                <w:rStyle w:val="Code"/>
                <w:rFonts w:cstheme="minorBidi"/>
                <w:szCs w:val="21"/>
              </w:rPr>
            </w:pPr>
            <w:ins w:id="225" w:author="IQTIG" w:date="2020-04-27T15:01:00Z">
              <w:r>
                <w:rPr>
                  <w:rStyle w:val="Code"/>
                  <w:rFonts w:cstheme="minorBidi"/>
                  <w:szCs w:val="21"/>
                </w:rPr>
                <w:t>5­378.ca%, 5­378.cb%, 5­378.cc%, 5­378.cd%</w:t>
              </w:r>
              <w:r>
                <w:tab/>
              </w:r>
            </w:ins>
          </w:p>
        </w:tc>
      </w:tr>
    </w:tbl>
    <w:p w14:paraId="6B6328B9" w14:textId="77777777" w:rsidR="00912AEA" w:rsidRDefault="00912AEA">
      <w:pPr>
        <w:sectPr w:rsidR="00912AEA"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561E4049" w14:textId="77777777" w:rsidR="00AB192A" w:rsidRPr="00466442" w:rsidRDefault="00D1537B" w:rsidP="00466442">
      <w:pPr>
        <w:pStyle w:val="berschrift1ohneGliederung"/>
      </w:pPr>
      <w:bookmarkStart w:id="226" w:name="_Toc38892188"/>
      <w:r w:rsidRPr="00466442">
        <w:lastRenderedPageBreak/>
        <w:t>Anhang</w:t>
      </w:r>
      <w:r>
        <w:t xml:space="preserve"> I</w:t>
      </w:r>
      <w:r>
        <w:t>I</w:t>
      </w:r>
      <w:r>
        <w:t>I</w:t>
      </w:r>
      <w:r w:rsidRPr="00466442">
        <w:t xml:space="preserve">: </w:t>
      </w:r>
      <w:r>
        <w:t>Vorberechnungen</w:t>
      </w:r>
      <w:bookmarkEnd w:id="226"/>
    </w:p>
    <w:p w14:paraId="61950CC1" w14:textId="77777777" w:rsidR="0020484F" w:rsidRPr="00A36F56" w:rsidRDefault="00D1537B" w:rsidP="00AF1BDA">
      <w:r>
        <w:t>Keine Vorberechnungen in Verwendung.</w:t>
      </w:r>
    </w:p>
    <w:p w14:paraId="2E1738F5" w14:textId="77777777" w:rsidR="00912AEA" w:rsidRDefault="00912AEA">
      <w:pPr>
        <w:sectPr w:rsidR="00912AEA"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4BF0D79C" w14:textId="77777777" w:rsidR="00AB192A" w:rsidRPr="00466442" w:rsidRDefault="00D1537B" w:rsidP="00466442">
      <w:pPr>
        <w:pStyle w:val="berschrift1ohneGliederung"/>
      </w:pPr>
      <w:bookmarkStart w:id="227" w:name="_Toc38892189"/>
      <w:r w:rsidRPr="00466442">
        <w:lastRenderedPageBreak/>
        <w:t>Anhang</w:t>
      </w:r>
      <w:r>
        <w:t xml:space="preserve"> IV</w:t>
      </w:r>
      <w:r w:rsidRPr="00466442">
        <w:t xml:space="preserve">: </w:t>
      </w:r>
      <w:r w:rsidRPr="00466442">
        <w:t>Funktionen</w:t>
      </w:r>
      <w:bookmarkEnd w:id="227"/>
    </w:p>
    <w:p w14:paraId="718C55E2" w14:textId="77777777" w:rsidR="00AB192A" w:rsidRPr="00A36F56" w:rsidRDefault="00D1537B" w:rsidP="00AF1BDA">
      <w:r>
        <w:t>Keine Funktionen in Verwendung.</w:t>
      </w:r>
    </w:p>
    <w:p w14:paraId="2FC7B39E" w14:textId="77777777" w:rsidR="00912AEA" w:rsidRDefault="00912AEA">
      <w:pPr>
        <w:sectPr w:rsidR="00912AEA"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1B427943" w14:textId="77777777" w:rsidR="00D6289D" w:rsidRDefault="00D1537B" w:rsidP="00D6289D">
      <w:pPr>
        <w:pStyle w:val="berschrift1ohneGliederung"/>
      </w:pPr>
      <w:bookmarkStart w:id="228" w:name="_Toc38892190"/>
      <w:r w:rsidRPr="00CB49A6">
        <w:lastRenderedPageBreak/>
        <w:t>Anhang</w:t>
      </w:r>
      <w:r>
        <w:t xml:space="preserve"> V</w:t>
      </w:r>
      <w:r>
        <w:t xml:space="preserve">: </w:t>
      </w:r>
      <w:r>
        <w:t xml:space="preserve">Historie der </w:t>
      </w:r>
      <w:r w:rsidRPr="00C01860">
        <w:t>Auffälligkeitskriterien</w:t>
      </w:r>
      <w:bookmarkEnd w:id="228"/>
    </w:p>
    <w:p w14:paraId="6032B00B" w14:textId="77777777" w:rsidR="001E51A9" w:rsidRPr="001E51A9" w:rsidRDefault="00D1537B" w:rsidP="001E51A9">
      <w:r>
        <w:t xml:space="preserve">Ab dem Erfassungsjahr 2019 erfolgt die Zuordnung der Fälle zum jeweiligen Auswertungsjahr nicht mehr nach dem Aufnahme-, sondern nach dem Entlassdatum. Aufgrund dieser Umstellung </w:t>
      </w:r>
      <w:r>
        <w:t xml:space="preserve">der Auswertungssystematik ist für das EJ 2019 eine Übergangsregelung notwendig, um die doppelte Berücksichtigung von Patientinnen und Patienten, die bereits im EJ 2018 ausgewertet wurden, zu vermeiden. Die Auswertung zum EJ 2019 berücksichtigt deshalb nur </w:t>
      </w:r>
      <w:r>
        <w:t>Patientinnen und Patienten, die in 2019 aufgenommen und in 2019 entlassen wurden (d. h. Überliegerfälle sind nicht enthalten).</w:t>
      </w:r>
      <w:r>
        <w:br/>
      </w:r>
      <w:r>
        <w:br/>
        <w:t>Da nicht ausgeschlossen werden kann, dass die fehlende Berücksichtigung der Überliegerfälle die Zusammensetzung der betrachteten</w:t>
      </w:r>
      <w:r>
        <w:t xml:space="preserve"> Patienten-Grundgesamtheit der Auffälligkeitskriterien relevant beeinflusst, sind die Ergebnisse der Auffälligkeitskriterien des EJ 2019 mit den Ergebnissen des Vorjahres als eingeschränkt vergleichbar einzustufen. Ausgenommen sind hierbei jedoch die Auffä</w:t>
      </w:r>
      <w:r>
        <w:t>lligkeitskriterien zur Unter- und Überdokumentation sowie zum Minimaldatensatz (MDS). Liegen bei einem Auffälligkeitskriterium weitere Gründe für die Einschränkung der Vergleichbarkeit vor, sind diese in der Spalte „Erläuterung“ erwähnt.</w:t>
      </w:r>
      <w:r>
        <w:br/>
      </w:r>
    </w:p>
    <w:p w14:paraId="13987263" w14:textId="77777777" w:rsidR="00C0533D" w:rsidRPr="005D6C32" w:rsidRDefault="00D1537B" w:rsidP="00C0533D">
      <w:pPr>
        <w:pStyle w:val="Absatzberschriftebene2nurinNavigation"/>
      </w:pPr>
      <w:r>
        <w:t xml:space="preserve">Aktuelle </w:t>
      </w:r>
      <w:r w:rsidRPr="00C01860">
        <w:t>Auffälli</w:t>
      </w:r>
      <w:r w:rsidRPr="00C01860">
        <w:t>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750B41A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A68F204" w14:textId="77777777" w:rsidR="0057694E" w:rsidRPr="009E2B0C" w:rsidRDefault="00D1537B"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07196A2F" w14:textId="77777777" w:rsidR="0057694E" w:rsidRDefault="00D1537B" w:rsidP="004A2346">
            <w:pPr>
              <w:pStyle w:val="Tabellenkopf"/>
            </w:pPr>
            <w:r>
              <w:t>Anpassung im Vergleich zum Vorjahr</w:t>
            </w:r>
          </w:p>
        </w:tc>
      </w:tr>
      <w:tr w:rsidR="0057694E" w:rsidRPr="009E2B0C" w14:paraId="64DFCA9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BE350F4" w14:textId="4E6132FF" w:rsidR="0057694E" w:rsidRPr="009913D0" w:rsidRDefault="00B376A8" w:rsidP="004A2346">
            <w:pPr>
              <w:pStyle w:val="Tabellenkopf"/>
            </w:pPr>
            <w:del w:id="229" w:author="IQTIG" w:date="2020-04-27T15:01:00Z">
              <w:r>
                <w:delText>AK-</w:delText>
              </w:r>
            </w:del>
            <w:r w:rsidR="00D1537B">
              <w:t>ID</w:t>
            </w:r>
          </w:p>
        </w:tc>
        <w:tc>
          <w:tcPr>
            <w:tcW w:w="4488" w:type="dxa"/>
            <w:tcBorders>
              <w:top w:val="single" w:sz="4" w:space="0" w:color="A6A6A6" w:themeColor="background1" w:themeShade="A6"/>
            </w:tcBorders>
          </w:tcPr>
          <w:p w14:paraId="6AA58903" w14:textId="77777777" w:rsidR="0057694E" w:rsidRDefault="00D1537B" w:rsidP="004A2346">
            <w:pPr>
              <w:pStyle w:val="Tabellenkopf"/>
            </w:pPr>
            <w:r>
              <w:t>AK</w:t>
            </w:r>
            <w:r>
              <w:t>-Bezeichnung</w:t>
            </w:r>
          </w:p>
        </w:tc>
        <w:tc>
          <w:tcPr>
            <w:tcW w:w="992" w:type="dxa"/>
            <w:tcBorders>
              <w:top w:val="single" w:sz="4" w:space="0" w:color="A6A6A6" w:themeColor="background1" w:themeShade="A6"/>
            </w:tcBorders>
          </w:tcPr>
          <w:p w14:paraId="6B863944" w14:textId="77777777" w:rsidR="0057694E" w:rsidRDefault="00D1537B" w:rsidP="00D74506">
            <w:pPr>
              <w:pStyle w:val="Tabellenkopf"/>
            </w:pPr>
            <w:r>
              <w:t>Referenzbereich</w:t>
            </w:r>
          </w:p>
        </w:tc>
        <w:tc>
          <w:tcPr>
            <w:tcW w:w="851" w:type="dxa"/>
            <w:tcBorders>
              <w:top w:val="single" w:sz="4" w:space="0" w:color="A6A6A6" w:themeColor="background1" w:themeShade="A6"/>
            </w:tcBorders>
          </w:tcPr>
          <w:p w14:paraId="174FC53D" w14:textId="77777777" w:rsidR="0057694E" w:rsidRDefault="00D1537B" w:rsidP="00D74506">
            <w:pPr>
              <w:pStyle w:val="Tabellenkopf"/>
            </w:pPr>
            <w:r>
              <w:t>Rechenregel</w:t>
            </w:r>
          </w:p>
        </w:tc>
        <w:tc>
          <w:tcPr>
            <w:tcW w:w="1984" w:type="dxa"/>
            <w:tcBorders>
              <w:top w:val="single" w:sz="4" w:space="0" w:color="A6A6A6" w:themeColor="background1" w:themeShade="A6"/>
            </w:tcBorders>
          </w:tcPr>
          <w:p w14:paraId="6A4E7F69" w14:textId="77777777" w:rsidR="0057694E" w:rsidRDefault="00D1537B" w:rsidP="004A2346">
            <w:pPr>
              <w:pStyle w:val="Tabellenkopf"/>
            </w:pPr>
            <w:r>
              <w:t>Vergleichbarkeit mit Vorjahresergebnissen</w:t>
            </w:r>
          </w:p>
        </w:tc>
        <w:tc>
          <w:tcPr>
            <w:tcW w:w="4789" w:type="dxa"/>
            <w:tcBorders>
              <w:top w:val="single" w:sz="4" w:space="0" w:color="A6A6A6" w:themeColor="background1" w:themeShade="A6"/>
            </w:tcBorders>
          </w:tcPr>
          <w:p w14:paraId="607ADF92" w14:textId="77777777" w:rsidR="0057694E" w:rsidRDefault="00D1537B" w:rsidP="004A2346">
            <w:pPr>
              <w:pStyle w:val="Tabellenkopf"/>
            </w:pPr>
            <w:r>
              <w:t>Erläuterung</w:t>
            </w:r>
          </w:p>
        </w:tc>
      </w:tr>
      <w:tr w:rsidR="0057694E" w:rsidRPr="00743DF3" w14:paraId="42DDD89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86CDC6C" w14:textId="77777777" w:rsidR="0057694E" w:rsidRPr="00743DF3" w:rsidRDefault="00D1537B" w:rsidP="0057694E">
            <w:pPr>
              <w:pStyle w:val="Tabellentext"/>
            </w:pPr>
            <w:r>
              <w:t>813070</w:t>
            </w:r>
            <w:r w:rsidRPr="00FE3E4B">
              <w:rPr>
                <w:color w:val="FF0000"/>
              </w:rPr>
              <w:t xml:space="preserve"> </w:t>
            </w:r>
          </w:p>
        </w:tc>
        <w:tc>
          <w:tcPr>
            <w:tcW w:w="4488" w:type="dxa"/>
          </w:tcPr>
          <w:p w14:paraId="035110F3" w14:textId="77777777" w:rsidR="0057694E" w:rsidRPr="00743DF3" w:rsidRDefault="00D1537B" w:rsidP="0057694E">
            <w:pPr>
              <w:pStyle w:val="Tabellentext"/>
            </w:pPr>
            <w:r>
              <w:t>Häufig führendes Symptom 'sonstiges'</w:t>
            </w:r>
          </w:p>
        </w:tc>
        <w:tc>
          <w:tcPr>
            <w:tcW w:w="992" w:type="dxa"/>
          </w:tcPr>
          <w:p w14:paraId="5803FB8A" w14:textId="77777777" w:rsidR="0057694E" w:rsidRPr="0057694E" w:rsidRDefault="00D1537B" w:rsidP="0057694E">
            <w:pPr>
              <w:pStyle w:val="Tabellentext"/>
              <w:rPr>
                <w:rFonts w:asciiTheme="minorHAnsi" w:hAnsiTheme="minorHAnsi" w:cstheme="minorHAnsi"/>
              </w:rPr>
            </w:pPr>
            <w:r>
              <w:rPr>
                <w:rFonts w:cs="Calibri"/>
              </w:rPr>
              <w:t>Nein</w:t>
            </w:r>
          </w:p>
        </w:tc>
        <w:tc>
          <w:tcPr>
            <w:tcW w:w="851" w:type="dxa"/>
          </w:tcPr>
          <w:p w14:paraId="2BD5BEFE" w14:textId="77777777" w:rsidR="0057694E" w:rsidRPr="0057694E" w:rsidRDefault="00D1537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0CE94B" w14:textId="77777777" w:rsidR="0057694E" w:rsidRPr="0057694E" w:rsidRDefault="00D1537B"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45EC5FB" w14:textId="77777777" w:rsidR="0057694E" w:rsidRPr="0057694E" w:rsidRDefault="00D1537B" w:rsidP="007B6F69">
            <w:pPr>
              <w:pStyle w:val="CodeOhneSilbentrennung"/>
              <w:rPr>
                <w:rFonts w:asciiTheme="minorHAnsi" w:hAnsiTheme="minorHAnsi" w:cstheme="minorHAnsi"/>
              </w:rPr>
            </w:pPr>
            <w:r>
              <w:rPr>
                <w:rFonts w:ascii="Calibri" w:hAnsi="Calibri" w:cs="Calibri"/>
              </w:rPr>
              <w:t>-</w:t>
            </w:r>
          </w:p>
        </w:tc>
      </w:tr>
      <w:tr w:rsidR="0057694E" w:rsidRPr="00743DF3" w14:paraId="39DE1B9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3CB11B7" w14:textId="77777777" w:rsidR="0057694E" w:rsidRPr="00743DF3" w:rsidRDefault="00D1537B" w:rsidP="0057694E">
            <w:pPr>
              <w:pStyle w:val="Tabellentext"/>
            </w:pPr>
            <w:r>
              <w:t>813071</w:t>
            </w:r>
            <w:r w:rsidRPr="00FE3E4B">
              <w:rPr>
                <w:color w:val="FF0000"/>
              </w:rPr>
              <w:t xml:space="preserve"> </w:t>
            </w:r>
          </w:p>
        </w:tc>
        <w:tc>
          <w:tcPr>
            <w:tcW w:w="4488" w:type="dxa"/>
          </w:tcPr>
          <w:p w14:paraId="307372CC" w14:textId="77777777" w:rsidR="0057694E" w:rsidRPr="00743DF3" w:rsidRDefault="00D1537B" w:rsidP="0057694E">
            <w:pPr>
              <w:pStyle w:val="Tabellentext"/>
            </w:pPr>
            <w:r>
              <w:t>Häufig führende Indikation 'sonstiges'</w:t>
            </w:r>
          </w:p>
        </w:tc>
        <w:tc>
          <w:tcPr>
            <w:tcW w:w="992" w:type="dxa"/>
          </w:tcPr>
          <w:p w14:paraId="5807C35D" w14:textId="77777777" w:rsidR="0057694E" w:rsidRPr="0057694E" w:rsidRDefault="00D1537B" w:rsidP="0057694E">
            <w:pPr>
              <w:pStyle w:val="Tabellentext"/>
              <w:rPr>
                <w:rFonts w:asciiTheme="minorHAnsi" w:hAnsiTheme="minorHAnsi" w:cstheme="minorHAnsi"/>
              </w:rPr>
            </w:pPr>
            <w:r>
              <w:rPr>
                <w:rFonts w:cs="Calibri"/>
              </w:rPr>
              <w:t>Nein</w:t>
            </w:r>
          </w:p>
        </w:tc>
        <w:tc>
          <w:tcPr>
            <w:tcW w:w="851" w:type="dxa"/>
          </w:tcPr>
          <w:p w14:paraId="3CDEBD06" w14:textId="77777777" w:rsidR="0057694E" w:rsidRPr="0057694E" w:rsidRDefault="00D1537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8065AC8" w14:textId="77777777" w:rsidR="0057694E" w:rsidRPr="0057694E" w:rsidRDefault="00D1537B"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6D58F10" w14:textId="77777777" w:rsidR="0057694E" w:rsidRPr="0057694E" w:rsidRDefault="00D1537B" w:rsidP="007B6F69">
            <w:pPr>
              <w:pStyle w:val="CodeOhneSilbentrennung"/>
              <w:rPr>
                <w:rFonts w:asciiTheme="minorHAnsi" w:hAnsiTheme="minorHAnsi" w:cstheme="minorHAnsi"/>
              </w:rPr>
            </w:pPr>
            <w:r>
              <w:rPr>
                <w:rFonts w:ascii="Calibri" w:hAnsi="Calibri" w:cs="Calibri"/>
              </w:rPr>
              <w:t>-</w:t>
            </w:r>
          </w:p>
        </w:tc>
      </w:tr>
      <w:tr w:rsidR="0057694E" w:rsidRPr="00743DF3" w14:paraId="6E6FD1C9" w14:textId="77777777" w:rsidTr="0057694E">
        <w:trPr>
          <w:cnfStyle w:val="000000100000" w:firstRow="0" w:lastRow="0" w:firstColumn="0" w:lastColumn="0" w:oddVBand="0" w:evenVBand="0" w:oddHBand="1" w:evenHBand="0" w:firstRowFirstColumn="0" w:firstRowLastColumn="0" w:lastRowFirstColumn="0" w:lastRowLastColumn="0"/>
          <w:trHeight w:val="416"/>
          <w:ins w:id="230" w:author="IQTIG" w:date="2020-04-27T15:01:00Z"/>
        </w:trPr>
        <w:tc>
          <w:tcPr>
            <w:tcW w:w="1466" w:type="dxa"/>
          </w:tcPr>
          <w:p w14:paraId="18D4AA2D" w14:textId="77777777" w:rsidR="0057694E" w:rsidRPr="00743DF3" w:rsidRDefault="00D1537B" w:rsidP="0057694E">
            <w:pPr>
              <w:pStyle w:val="Tabellentext"/>
              <w:rPr>
                <w:ins w:id="231" w:author="IQTIG" w:date="2020-04-27T15:01:00Z"/>
              </w:rPr>
            </w:pPr>
            <w:ins w:id="232" w:author="IQTIG" w:date="2020-04-27T15:01:00Z">
              <w:r>
                <w:t>851901</w:t>
              </w:r>
              <w:r w:rsidRPr="00FE3E4B">
                <w:rPr>
                  <w:color w:val="FF0000"/>
                </w:rPr>
                <w:t xml:space="preserve"> </w:t>
              </w:r>
              <w:r>
                <w:br/>
                <w:t>(NEU)</w:t>
              </w:r>
            </w:ins>
          </w:p>
        </w:tc>
        <w:tc>
          <w:tcPr>
            <w:tcW w:w="4488" w:type="dxa"/>
          </w:tcPr>
          <w:p w14:paraId="319136AC" w14:textId="77777777" w:rsidR="0057694E" w:rsidRPr="00743DF3" w:rsidRDefault="00D1537B" w:rsidP="0057694E">
            <w:pPr>
              <w:pStyle w:val="Tabellentext"/>
              <w:rPr>
                <w:ins w:id="233" w:author="IQTIG" w:date="2020-04-27T15:01:00Z"/>
              </w:rPr>
            </w:pPr>
            <w:ins w:id="234" w:author="IQTIG" w:date="2020-04-27T15:01:00Z">
              <w:r>
                <w:t>Häufig keine Durchleuchtung durchgeführt</w:t>
              </w:r>
            </w:ins>
          </w:p>
        </w:tc>
        <w:tc>
          <w:tcPr>
            <w:tcW w:w="992" w:type="dxa"/>
          </w:tcPr>
          <w:p w14:paraId="2AEB3269" w14:textId="77777777" w:rsidR="0057694E" w:rsidRPr="0057694E" w:rsidRDefault="00D1537B" w:rsidP="0057694E">
            <w:pPr>
              <w:pStyle w:val="Tabellentext"/>
              <w:rPr>
                <w:ins w:id="235" w:author="IQTIG" w:date="2020-04-27T15:01:00Z"/>
                <w:rFonts w:asciiTheme="minorHAnsi" w:hAnsiTheme="minorHAnsi" w:cstheme="minorHAnsi"/>
              </w:rPr>
            </w:pPr>
            <w:ins w:id="236" w:author="IQTIG" w:date="2020-04-27T15:01:00Z">
              <w:r>
                <w:rPr>
                  <w:rFonts w:cs="Calibri"/>
                </w:rPr>
                <w:t>-</w:t>
              </w:r>
            </w:ins>
          </w:p>
        </w:tc>
        <w:tc>
          <w:tcPr>
            <w:tcW w:w="851" w:type="dxa"/>
          </w:tcPr>
          <w:p w14:paraId="1BF9BC64" w14:textId="77777777" w:rsidR="0057694E" w:rsidRPr="0057694E" w:rsidRDefault="00D1537B" w:rsidP="0057694E">
            <w:pPr>
              <w:pStyle w:val="CodeOhneSilbentrennung"/>
              <w:rPr>
                <w:ins w:id="237" w:author="IQTIG" w:date="2020-04-27T15:01:00Z"/>
                <w:rStyle w:val="Code"/>
                <w:rFonts w:asciiTheme="minorHAnsi" w:hAnsiTheme="minorHAnsi" w:cstheme="minorHAnsi"/>
              </w:rPr>
            </w:pPr>
            <w:ins w:id="238" w:author="IQTIG" w:date="2020-04-27T15:01:00Z">
              <w:r>
                <w:rPr>
                  <w:rStyle w:val="Code"/>
                  <w:rFonts w:ascii="Calibri" w:hAnsi="Calibri" w:cs="Calibri"/>
                </w:rPr>
                <w:t>-</w:t>
              </w:r>
            </w:ins>
          </w:p>
        </w:tc>
        <w:tc>
          <w:tcPr>
            <w:tcW w:w="1984" w:type="dxa"/>
          </w:tcPr>
          <w:p w14:paraId="56BCFE6D" w14:textId="77777777" w:rsidR="0057694E" w:rsidRPr="0057694E" w:rsidRDefault="00D1537B" w:rsidP="007B6F69">
            <w:pPr>
              <w:pStyle w:val="CodeOhneSilbentrennung"/>
              <w:rPr>
                <w:ins w:id="239" w:author="IQTIG" w:date="2020-04-27T15:01:00Z"/>
                <w:rFonts w:asciiTheme="minorHAnsi" w:hAnsiTheme="minorHAnsi" w:cstheme="minorHAnsi"/>
              </w:rPr>
            </w:pPr>
            <w:ins w:id="240" w:author="IQTIG" w:date="2020-04-27T15:01:00Z">
              <w:r>
                <w:rPr>
                  <w:rFonts w:ascii="Calibri" w:hAnsi="Calibri" w:cs="Calibri"/>
                </w:rPr>
                <w:t>Im Vorjahr nicht berechnet</w:t>
              </w:r>
            </w:ins>
          </w:p>
        </w:tc>
        <w:tc>
          <w:tcPr>
            <w:tcW w:w="4789" w:type="dxa"/>
          </w:tcPr>
          <w:p w14:paraId="2B797AFC" w14:textId="77777777" w:rsidR="0057694E" w:rsidRPr="0057694E" w:rsidRDefault="00D1537B" w:rsidP="007B6F69">
            <w:pPr>
              <w:pStyle w:val="CodeOhneSilbentrennung"/>
              <w:rPr>
                <w:ins w:id="241" w:author="IQTIG" w:date="2020-04-27T15:01:00Z"/>
                <w:rFonts w:asciiTheme="minorHAnsi" w:hAnsiTheme="minorHAnsi" w:cstheme="minorHAnsi"/>
              </w:rPr>
            </w:pPr>
            <w:ins w:id="242" w:author="IQTIG" w:date="2020-04-27T15:01:00Z">
              <w:r>
                <w:rPr>
                  <w:rFonts w:ascii="Calibri" w:hAnsi="Calibri" w:cs="Calibri"/>
                </w:rPr>
                <w:t>-</w:t>
              </w:r>
            </w:ins>
          </w:p>
        </w:tc>
      </w:tr>
      <w:tr w:rsidR="0057694E" w:rsidRPr="00743DF3" w14:paraId="77B4CFE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2D00DB8" w14:textId="77777777" w:rsidR="0057694E" w:rsidRPr="00743DF3" w:rsidRDefault="00D1537B" w:rsidP="0057694E">
            <w:pPr>
              <w:pStyle w:val="Tabellentext"/>
            </w:pPr>
            <w:r>
              <w:t>813072</w:t>
            </w:r>
            <w:r w:rsidRPr="00FE3E4B">
              <w:rPr>
                <w:color w:val="FF0000"/>
              </w:rPr>
              <w:t xml:space="preserve"> </w:t>
            </w:r>
          </w:p>
        </w:tc>
        <w:tc>
          <w:tcPr>
            <w:tcW w:w="4488" w:type="dxa"/>
          </w:tcPr>
          <w:p w14:paraId="12AB35DF" w14:textId="77777777" w:rsidR="0057694E" w:rsidRPr="00743DF3" w:rsidRDefault="00D1537B" w:rsidP="0057694E">
            <w:pPr>
              <w:pStyle w:val="Tabellentext"/>
            </w:pPr>
            <w:r>
              <w:t>Unterdokumentation von GKV-Patientinnen und GKV-Patienten</w:t>
            </w:r>
          </w:p>
        </w:tc>
        <w:tc>
          <w:tcPr>
            <w:tcW w:w="992" w:type="dxa"/>
          </w:tcPr>
          <w:p w14:paraId="4D3E6050" w14:textId="77777777" w:rsidR="0057694E" w:rsidRPr="0057694E" w:rsidRDefault="00D1537B" w:rsidP="0057694E">
            <w:pPr>
              <w:pStyle w:val="Tabellentext"/>
              <w:rPr>
                <w:rFonts w:asciiTheme="minorHAnsi" w:hAnsiTheme="minorHAnsi" w:cstheme="minorHAnsi"/>
              </w:rPr>
            </w:pPr>
            <w:r>
              <w:rPr>
                <w:rFonts w:cs="Calibri"/>
              </w:rPr>
              <w:t>Nein</w:t>
            </w:r>
          </w:p>
        </w:tc>
        <w:tc>
          <w:tcPr>
            <w:tcW w:w="851" w:type="dxa"/>
          </w:tcPr>
          <w:p w14:paraId="6D01AEA8" w14:textId="77777777" w:rsidR="0057694E" w:rsidRPr="0057694E" w:rsidRDefault="00D1537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4965BD0" w14:textId="77777777" w:rsidR="0057694E" w:rsidRPr="0057694E" w:rsidRDefault="00D1537B" w:rsidP="007B6F69">
            <w:pPr>
              <w:pStyle w:val="CodeOhneSilbentrennung"/>
              <w:rPr>
                <w:rFonts w:asciiTheme="minorHAnsi" w:hAnsiTheme="minorHAnsi" w:cstheme="minorHAnsi"/>
              </w:rPr>
            </w:pPr>
            <w:r>
              <w:rPr>
                <w:rFonts w:ascii="Calibri" w:hAnsi="Calibri" w:cs="Calibri"/>
              </w:rPr>
              <w:t>Vergleichbar</w:t>
            </w:r>
          </w:p>
        </w:tc>
        <w:tc>
          <w:tcPr>
            <w:tcW w:w="4789" w:type="dxa"/>
          </w:tcPr>
          <w:p w14:paraId="474D3346" w14:textId="77777777" w:rsidR="0057694E" w:rsidRPr="0057694E" w:rsidRDefault="00D1537B" w:rsidP="007B6F69">
            <w:pPr>
              <w:pStyle w:val="CodeOhneSilbentrennung"/>
              <w:rPr>
                <w:rFonts w:asciiTheme="minorHAnsi" w:hAnsiTheme="minorHAnsi" w:cstheme="minorHAnsi"/>
              </w:rPr>
            </w:pPr>
            <w:r>
              <w:rPr>
                <w:rFonts w:ascii="Calibri" w:hAnsi="Calibri" w:cs="Calibri"/>
              </w:rPr>
              <w:t>-</w:t>
            </w:r>
          </w:p>
        </w:tc>
      </w:tr>
      <w:tr w:rsidR="0057694E" w:rsidRPr="00743DF3" w14:paraId="541633C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E97E791" w14:textId="77777777" w:rsidR="0057694E" w:rsidRPr="00743DF3" w:rsidRDefault="00D1537B" w:rsidP="0057694E">
            <w:pPr>
              <w:pStyle w:val="Tabellentext"/>
            </w:pPr>
            <w:r>
              <w:t>850098</w:t>
            </w:r>
            <w:r w:rsidRPr="00FE3E4B">
              <w:rPr>
                <w:color w:val="FF0000"/>
              </w:rPr>
              <w:t xml:space="preserve"> </w:t>
            </w:r>
          </w:p>
        </w:tc>
        <w:tc>
          <w:tcPr>
            <w:tcW w:w="4488" w:type="dxa"/>
          </w:tcPr>
          <w:p w14:paraId="549B9731" w14:textId="77777777" w:rsidR="0057694E" w:rsidRPr="00743DF3" w:rsidRDefault="00D1537B" w:rsidP="0057694E">
            <w:pPr>
              <w:pStyle w:val="Tabellentext"/>
            </w:pPr>
            <w:r>
              <w:t>Auffälligkeitskriterium zur Überdokumentation</w:t>
            </w:r>
          </w:p>
        </w:tc>
        <w:tc>
          <w:tcPr>
            <w:tcW w:w="992" w:type="dxa"/>
          </w:tcPr>
          <w:p w14:paraId="700413D5" w14:textId="77777777" w:rsidR="0057694E" w:rsidRPr="0057694E" w:rsidRDefault="00D1537B" w:rsidP="0057694E">
            <w:pPr>
              <w:pStyle w:val="Tabellentext"/>
              <w:rPr>
                <w:rFonts w:asciiTheme="minorHAnsi" w:hAnsiTheme="minorHAnsi" w:cstheme="minorHAnsi"/>
              </w:rPr>
            </w:pPr>
            <w:r>
              <w:rPr>
                <w:rFonts w:cs="Calibri"/>
              </w:rPr>
              <w:t>Nein</w:t>
            </w:r>
          </w:p>
        </w:tc>
        <w:tc>
          <w:tcPr>
            <w:tcW w:w="851" w:type="dxa"/>
          </w:tcPr>
          <w:p w14:paraId="6779B4D5" w14:textId="77777777" w:rsidR="0057694E" w:rsidRPr="0057694E" w:rsidRDefault="00D1537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31B434B" w14:textId="77777777" w:rsidR="0057694E" w:rsidRPr="0057694E" w:rsidRDefault="00D1537B" w:rsidP="007B6F69">
            <w:pPr>
              <w:pStyle w:val="CodeOhneSilbentrennung"/>
              <w:rPr>
                <w:rFonts w:asciiTheme="minorHAnsi" w:hAnsiTheme="minorHAnsi" w:cstheme="minorHAnsi"/>
              </w:rPr>
            </w:pPr>
            <w:r>
              <w:rPr>
                <w:rFonts w:ascii="Calibri" w:hAnsi="Calibri" w:cs="Calibri"/>
              </w:rPr>
              <w:t>Vergleichbar</w:t>
            </w:r>
          </w:p>
        </w:tc>
        <w:tc>
          <w:tcPr>
            <w:tcW w:w="4789" w:type="dxa"/>
          </w:tcPr>
          <w:p w14:paraId="07F16E04" w14:textId="77777777" w:rsidR="0057694E" w:rsidRPr="0057694E" w:rsidRDefault="00D1537B" w:rsidP="007B6F69">
            <w:pPr>
              <w:pStyle w:val="CodeOhneSilbentrennung"/>
              <w:rPr>
                <w:rFonts w:asciiTheme="minorHAnsi" w:hAnsiTheme="minorHAnsi" w:cstheme="minorHAnsi"/>
              </w:rPr>
            </w:pPr>
            <w:r>
              <w:rPr>
                <w:rFonts w:ascii="Calibri" w:hAnsi="Calibri" w:cs="Calibri"/>
              </w:rPr>
              <w:t>-</w:t>
            </w:r>
          </w:p>
        </w:tc>
      </w:tr>
      <w:tr w:rsidR="0057694E" w:rsidRPr="00743DF3" w14:paraId="7FAD81D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2CDD041" w14:textId="77777777" w:rsidR="0057694E" w:rsidRPr="00743DF3" w:rsidRDefault="00D1537B" w:rsidP="0057694E">
            <w:pPr>
              <w:pStyle w:val="Tabellentext"/>
            </w:pPr>
            <w:r>
              <w:t>850217</w:t>
            </w:r>
            <w:r w:rsidRPr="00FE3E4B">
              <w:rPr>
                <w:color w:val="FF0000"/>
              </w:rPr>
              <w:t xml:space="preserve"> </w:t>
            </w:r>
          </w:p>
        </w:tc>
        <w:tc>
          <w:tcPr>
            <w:tcW w:w="4488" w:type="dxa"/>
          </w:tcPr>
          <w:p w14:paraId="5CBB41D3" w14:textId="77777777" w:rsidR="0057694E" w:rsidRPr="00743DF3" w:rsidRDefault="00D1537B" w:rsidP="0057694E">
            <w:pPr>
              <w:pStyle w:val="Tabellentext"/>
            </w:pPr>
            <w:r>
              <w:t>Auffälligkeitskriterium zum Minimaldatensatz (MDS)</w:t>
            </w:r>
          </w:p>
        </w:tc>
        <w:tc>
          <w:tcPr>
            <w:tcW w:w="992" w:type="dxa"/>
          </w:tcPr>
          <w:p w14:paraId="16D9315E" w14:textId="77777777" w:rsidR="0057694E" w:rsidRPr="0057694E" w:rsidRDefault="00D1537B" w:rsidP="0057694E">
            <w:pPr>
              <w:pStyle w:val="Tabellentext"/>
              <w:rPr>
                <w:rFonts w:asciiTheme="minorHAnsi" w:hAnsiTheme="minorHAnsi" w:cstheme="minorHAnsi"/>
              </w:rPr>
            </w:pPr>
            <w:r>
              <w:rPr>
                <w:rFonts w:cs="Calibri"/>
              </w:rPr>
              <w:t>Nein</w:t>
            </w:r>
          </w:p>
        </w:tc>
        <w:tc>
          <w:tcPr>
            <w:tcW w:w="851" w:type="dxa"/>
          </w:tcPr>
          <w:p w14:paraId="2547A457" w14:textId="77777777" w:rsidR="0057694E" w:rsidRPr="0057694E" w:rsidRDefault="00D1537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8785221" w14:textId="77777777" w:rsidR="0057694E" w:rsidRPr="0057694E" w:rsidRDefault="00D1537B" w:rsidP="007B6F69">
            <w:pPr>
              <w:pStyle w:val="CodeOhneSilbentrennung"/>
              <w:rPr>
                <w:rFonts w:asciiTheme="minorHAnsi" w:hAnsiTheme="minorHAnsi" w:cstheme="minorHAnsi"/>
              </w:rPr>
            </w:pPr>
            <w:r>
              <w:rPr>
                <w:rFonts w:ascii="Calibri" w:hAnsi="Calibri" w:cs="Calibri"/>
              </w:rPr>
              <w:t>Vergleichbar</w:t>
            </w:r>
          </w:p>
        </w:tc>
        <w:tc>
          <w:tcPr>
            <w:tcW w:w="4789" w:type="dxa"/>
          </w:tcPr>
          <w:p w14:paraId="4AF3A27D" w14:textId="77777777" w:rsidR="0057694E" w:rsidRPr="0057694E" w:rsidRDefault="00D1537B" w:rsidP="007B6F69">
            <w:pPr>
              <w:pStyle w:val="CodeOhneSilbentrennung"/>
              <w:rPr>
                <w:rFonts w:asciiTheme="minorHAnsi" w:hAnsiTheme="minorHAnsi" w:cstheme="minorHAnsi"/>
              </w:rPr>
            </w:pPr>
            <w:r>
              <w:rPr>
                <w:rFonts w:ascii="Calibri" w:hAnsi="Calibri" w:cs="Calibri"/>
              </w:rPr>
              <w:t>-</w:t>
            </w:r>
          </w:p>
        </w:tc>
      </w:tr>
    </w:tbl>
    <w:p w14:paraId="3E5A9BD9" w14:textId="77777777" w:rsidR="005D6C32" w:rsidRDefault="00D1537B" w:rsidP="00A36F56"/>
    <w:p w14:paraId="3519BB29" w14:textId="77777777" w:rsidR="00C0533D" w:rsidRDefault="00D1537B" w:rsidP="005D6C32">
      <w:pPr>
        <w:pStyle w:val="Absatzberschriftebene2nurinNavigation"/>
      </w:pPr>
      <w:r>
        <w:t>2018</w:t>
      </w:r>
      <w:r>
        <w:t xml:space="preserve">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23C2BA8A"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372DD9E1" w14:textId="01EE3B61" w:rsidR="005D6C32" w:rsidRPr="009E2B0C" w:rsidRDefault="00B376A8" w:rsidP="00BD71D2">
            <w:pPr>
              <w:pStyle w:val="Tabellenkopf"/>
            </w:pPr>
            <w:bookmarkStart w:id="243" w:name="_GoBack"/>
            <w:del w:id="244" w:author="IQTIG" w:date="2020-04-27T15:01:00Z">
              <w:r>
                <w:delText>AK-</w:delText>
              </w:r>
            </w:del>
            <w:bookmarkEnd w:id="243"/>
            <w:r w:rsidR="00D1537B">
              <w:t>ID</w:t>
            </w:r>
          </w:p>
        </w:tc>
        <w:tc>
          <w:tcPr>
            <w:tcW w:w="6662" w:type="dxa"/>
          </w:tcPr>
          <w:p w14:paraId="750C593D" w14:textId="77777777" w:rsidR="005D6C32" w:rsidRPr="009E2B0C" w:rsidRDefault="00D1537B" w:rsidP="00BD71D2">
            <w:pPr>
              <w:pStyle w:val="Tabellenkopf"/>
            </w:pPr>
            <w:r>
              <w:t>AK</w:t>
            </w:r>
            <w:r>
              <w:t>-Bezeichnung</w:t>
            </w:r>
          </w:p>
        </w:tc>
        <w:tc>
          <w:tcPr>
            <w:tcW w:w="6095" w:type="dxa"/>
          </w:tcPr>
          <w:p w14:paraId="75C86474" w14:textId="77777777" w:rsidR="005D6C32" w:rsidRPr="009E2B0C" w:rsidRDefault="00D1537B" w:rsidP="00BD71D2">
            <w:pPr>
              <w:pStyle w:val="Tabellenkopf"/>
            </w:pPr>
            <w:r>
              <w:t>Begründung für Streichung</w:t>
            </w:r>
          </w:p>
        </w:tc>
      </w:tr>
      <w:tr w:rsidR="005D6C32" w:rsidRPr="00743DF3" w14:paraId="57240CE9"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007B187A" w14:textId="77777777" w:rsidR="005D6C32" w:rsidRPr="00743DF3" w:rsidRDefault="00D1537B" w:rsidP="005D6C32">
            <w:pPr>
              <w:pStyle w:val="Tabellentext"/>
            </w:pPr>
            <w:r>
              <w:t>850097</w:t>
            </w:r>
          </w:p>
        </w:tc>
        <w:tc>
          <w:tcPr>
            <w:tcW w:w="6662" w:type="dxa"/>
          </w:tcPr>
          <w:p w14:paraId="0D66B9B8" w14:textId="77777777" w:rsidR="005D6C32" w:rsidRPr="00743DF3" w:rsidRDefault="00D1537B" w:rsidP="005D6C32">
            <w:pPr>
              <w:pStyle w:val="Tabellentext"/>
            </w:pPr>
            <w:r>
              <w:t>Auffälligkeitskriterium zur Unterdokumentation</w:t>
            </w:r>
          </w:p>
        </w:tc>
        <w:tc>
          <w:tcPr>
            <w:tcW w:w="6095" w:type="dxa"/>
          </w:tcPr>
          <w:p w14:paraId="38EF8091" w14:textId="77777777" w:rsidR="005D6C32" w:rsidRPr="00743DF3" w:rsidRDefault="00D1537B"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1D101AB7" w14:textId="77777777" w:rsidR="005D6C32" w:rsidRDefault="00D1537B"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00BD9" w14:textId="77777777" w:rsidR="00D1537B" w:rsidRDefault="00D1537B" w:rsidP="00EC7661">
      <w:pPr>
        <w:spacing w:after="0"/>
      </w:pPr>
      <w:r>
        <w:separator/>
      </w:r>
    </w:p>
  </w:endnote>
  <w:endnote w:type="continuationSeparator" w:id="0">
    <w:p w14:paraId="2BF95D05" w14:textId="77777777" w:rsidR="00D1537B" w:rsidRDefault="00D1537B"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AF801" w14:textId="1036B0D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D1537B">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1537B">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8BE80" w14:textId="77777777" w:rsidR="00B71823" w:rsidRDefault="00D1537B">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6ED75" w14:textId="77777777" w:rsidR="00B71823" w:rsidRDefault="00D1537B">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83442" w14:textId="5C709580"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w:instrText>
    </w:r>
    <w:r>
      <w:instrText xml:space="preserv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3742B" w14:textId="77777777" w:rsidR="00B71823" w:rsidRDefault="00D1537B">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5F5D" w14:textId="77777777" w:rsidR="00B71823" w:rsidRDefault="00D1537B">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B47CC" w14:textId="7EC6DC65"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w:instrText>
    </w:r>
    <w:r>
      <w:instrText xml:space="preserv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0E115" w14:textId="77777777" w:rsidR="00B71823" w:rsidRDefault="00D1537B">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D164" w14:textId="77777777" w:rsidR="00B71823" w:rsidRDefault="00D1537B">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5968" w14:textId="1DF09A68"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AD8B" w14:textId="77777777" w:rsidR="00B71823" w:rsidRDefault="00D153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CA23" w14:textId="77777777" w:rsidR="00B71823" w:rsidRDefault="00D1537B">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4E384" w14:textId="77777777" w:rsidR="00234F7F" w:rsidRDefault="00D1537B">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6350" w14:textId="645EEA75" w:rsidR="00257C02" w:rsidRPr="00652525" w:rsidRDefault="00D1537B"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w:t>
    </w:r>
    <w:r>
      <w:t>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393D7" w14:textId="77777777" w:rsidR="00234F7F" w:rsidRDefault="00D1537B">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D3F85" w14:textId="77777777" w:rsidR="006B3B8A" w:rsidRDefault="00D1537B">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FC28B" w14:textId="2DE608DC" w:rsidR="00482B9B"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072D" w14:textId="77777777" w:rsidR="006B3B8A" w:rsidRDefault="00D1537B">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2AA2F" w14:textId="77777777" w:rsidR="006E1197" w:rsidRDefault="00D1537B">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63E31" w14:textId="73DC287F" w:rsidR="00CF528F"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D0389" w14:textId="77777777" w:rsidR="006E1197" w:rsidRDefault="00D1537B">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EF51" w14:textId="77777777" w:rsidR="008379C3" w:rsidRDefault="00D1537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A0CE2" w14:textId="53B0A138"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C733" w14:textId="517124BE" w:rsidR="00102A6F"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A005" w14:textId="77777777" w:rsidR="008379C3" w:rsidRDefault="00D1537B">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75519" w14:textId="40F24DC1" w:rsidR="00257C02" w:rsidRPr="00652525" w:rsidRDefault="00D1537B"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BECB" w14:textId="77777777" w:rsidR="00B71823" w:rsidRDefault="00D1537B">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2B0DB" w14:textId="77777777" w:rsidR="00B71823" w:rsidRDefault="00D1537B">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7085D" w14:textId="56A33134"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w:instrText>
    </w:r>
    <w:r>
      <w:instrText xml:space="preserve">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4B" w14:textId="77777777" w:rsidR="00B71823" w:rsidRDefault="00D1537B">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F5C1" w14:textId="77777777" w:rsidR="00B71823" w:rsidRDefault="00D1537B">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B4A2A" w14:textId="2DA11A4D" w:rsidR="003473BE" w:rsidRDefault="00D1537B">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w:instrText>
    </w:r>
    <w:r>
      <w:instrText xml:space="preserv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494B9" w14:textId="77777777" w:rsidR="00D1537B" w:rsidRDefault="00D1537B" w:rsidP="00EC7661">
      <w:pPr>
        <w:spacing w:after="0"/>
      </w:pPr>
      <w:r>
        <w:separator/>
      </w:r>
    </w:p>
  </w:footnote>
  <w:footnote w:type="continuationSeparator" w:id="0">
    <w:p w14:paraId="5E7EE50F" w14:textId="77777777" w:rsidR="00D1537B" w:rsidRDefault="00D1537B"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B0AE" w14:textId="77777777" w:rsidR="00CD505F" w:rsidRDefault="00CD505F" w:rsidP="00CD505F">
    <w:pPr>
      <w:pStyle w:val="Kopfzeile"/>
    </w:pPr>
    <w:r w:rsidRPr="006B3B8A">
      <w:t xml:space="preserve">Statistische Basisprüfung Auffälligkeitskriterien: Plausibilität und Vollzähligkeit nach </w:t>
    </w:r>
    <w:r>
      <w:t>QSKH-RL</w:t>
    </w:r>
  </w:p>
  <w:p w14:paraId="0CCFC0A8" w14:textId="77777777" w:rsidR="00CD505F" w:rsidRDefault="00CD505F" w:rsidP="00CD505F">
    <w:pPr>
      <w:pStyle w:val="Kopfzeile"/>
    </w:pPr>
    <w:r>
      <w:t>09/1 - Herzschrittmacher-Implantation</w:t>
    </w:r>
  </w:p>
  <w:p w14:paraId="191E9E69" w14:textId="4100A527" w:rsidR="00907B99" w:rsidRPr="00CD505F" w:rsidRDefault="00CD505F" w:rsidP="00CD505F">
    <w:pPr>
      <w:pStyle w:val="Kopfzeile"/>
    </w:pPr>
    <w:r>
      <w:fldChar w:fldCharType="begin"/>
    </w:r>
    <w:r>
      <w:instrText xml:space="preserve"> STYLEREF  "Überschrift (Titelei)"</w:instrText>
    </w:r>
    <w:r>
      <w:fldChar w:fldCharType="separate"/>
    </w:r>
    <w:r w:rsidR="00D1537B">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0A0E" w14:textId="77777777" w:rsidR="00B71823" w:rsidRDefault="00D1537B">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A52A4" w14:textId="77777777" w:rsidR="00B71823" w:rsidRDefault="00D1537B">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2A6FC" w14:textId="77777777" w:rsidR="00B71823" w:rsidRDefault="00D1537B" w:rsidP="003473BE">
    <w:pPr>
      <w:pStyle w:val="Kopfzeile"/>
    </w:pPr>
    <w:r w:rsidRPr="00B71823">
      <w:t xml:space="preserve">Statistische Basisprüfung Auffälligkeitskriterien: Plausibilität und Vollzähligkeit nach </w:t>
    </w:r>
    <w:r>
      <w:t>QSKH-RL</w:t>
    </w:r>
  </w:p>
  <w:p w14:paraId="319CF787" w14:textId="77777777" w:rsidR="003473BE" w:rsidRPr="00395622" w:rsidRDefault="00D1537B" w:rsidP="003473BE">
    <w:pPr>
      <w:pStyle w:val="Kopfzeile"/>
    </w:pPr>
    <w:r>
      <w:t>09/1</w:t>
    </w:r>
    <w:r w:rsidRPr="00395622">
      <w:t xml:space="preserve"> - </w:t>
    </w:r>
    <w:r>
      <w:t>Herzschrittmacher-Implantation</w:t>
    </w:r>
  </w:p>
  <w:p w14:paraId="6DD0B1AF" w14:textId="77777777" w:rsidR="003473BE" w:rsidRDefault="00D1537B">
    <w:pPr>
      <w:pStyle w:val="Kopfzeile"/>
    </w:pPr>
    <w:r>
      <w:t>813072: Unterdokumentation von GKV-Patientinnen und GKV-Patienten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B9EA4" w14:textId="77777777" w:rsidR="00B71823" w:rsidRDefault="00D1537B">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9F3AB" w14:textId="77777777" w:rsidR="00B71823" w:rsidRDefault="00D1537B">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548B4" w14:textId="77777777" w:rsidR="00B71823" w:rsidRDefault="00D1537B" w:rsidP="003473BE">
    <w:pPr>
      <w:pStyle w:val="Kopfzeile"/>
    </w:pPr>
    <w:r w:rsidRPr="00B71823">
      <w:t xml:space="preserve">Statistische Basisprüfung Auffälligkeitskriterien: Plausibilität und Vollzähligkeit nach </w:t>
    </w:r>
    <w:r>
      <w:t>QSKH-RL</w:t>
    </w:r>
  </w:p>
  <w:p w14:paraId="0D42F0BE" w14:textId="77777777" w:rsidR="003473BE" w:rsidRPr="00395622" w:rsidRDefault="00D1537B" w:rsidP="003473BE">
    <w:pPr>
      <w:pStyle w:val="Kopfzeile"/>
    </w:pPr>
    <w:r>
      <w:t>09/1</w:t>
    </w:r>
    <w:r w:rsidRPr="00395622">
      <w:t xml:space="preserve"> - </w:t>
    </w:r>
    <w:r>
      <w:t>Herzschrittmacher-Implantation</w:t>
    </w:r>
  </w:p>
  <w:p w14:paraId="5C1A6A36" w14:textId="77777777" w:rsidR="003473BE" w:rsidRDefault="00D1537B">
    <w:pPr>
      <w:pStyle w:val="Kopfzeile"/>
    </w:pPr>
    <w:r>
      <w:t>850098: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D70E" w14:textId="77777777" w:rsidR="00B71823" w:rsidRDefault="00D1537B">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EAA3A" w14:textId="77777777" w:rsidR="00B71823" w:rsidRDefault="00D1537B">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8B03" w14:textId="77777777" w:rsidR="00B71823" w:rsidRDefault="00D1537B" w:rsidP="003473BE">
    <w:pPr>
      <w:pStyle w:val="Kopfzeile"/>
    </w:pPr>
    <w:r w:rsidRPr="00B71823">
      <w:t xml:space="preserve">Statistische Basisprüfung Auffälligkeitskriterien: Plausibilität und Vollzähligkeit nach </w:t>
    </w:r>
    <w:r>
      <w:t>QSKH-RL</w:t>
    </w:r>
  </w:p>
  <w:p w14:paraId="19AACFAE" w14:textId="77777777" w:rsidR="003473BE" w:rsidRPr="00395622" w:rsidRDefault="00D1537B" w:rsidP="003473BE">
    <w:pPr>
      <w:pStyle w:val="Kopfzeile"/>
    </w:pPr>
    <w:r>
      <w:t>09/1</w:t>
    </w:r>
    <w:r w:rsidRPr="00395622">
      <w:t xml:space="preserve"> - </w:t>
    </w:r>
    <w:r>
      <w:t>Herzschrittmacher-Implantation</w:t>
    </w:r>
  </w:p>
  <w:p w14:paraId="48EDF4AB" w14:textId="77777777" w:rsidR="003473BE" w:rsidRDefault="00D1537B">
    <w:pPr>
      <w:pStyle w:val="Kopfzeile"/>
    </w:pPr>
    <w:r>
      <w:t>850217: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9C07D" w14:textId="77777777" w:rsidR="00B71823" w:rsidRDefault="00D153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21880" w14:textId="77777777" w:rsidR="00B71823" w:rsidRDefault="00D1537B">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63C59" w14:textId="77777777" w:rsidR="00234F7F" w:rsidRDefault="00D1537B">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380B" w14:textId="77777777" w:rsidR="000B2554" w:rsidRDefault="00D1537B" w:rsidP="000B2554">
    <w:pPr>
      <w:pStyle w:val="Kopfzeile"/>
    </w:pPr>
    <w:r>
      <w:t>Statistische Basisprüfung Auffälligkeitskriterien: Plausibilität und Vollzähligkeit nach QSKH-RL</w:t>
    </w:r>
  </w:p>
  <w:p w14:paraId="2734C076" w14:textId="77777777" w:rsidR="00130B47" w:rsidRPr="00395622" w:rsidRDefault="00D1537B" w:rsidP="00130B47">
    <w:pPr>
      <w:pStyle w:val="Kopfzeile"/>
    </w:pPr>
    <w:r>
      <w:t>09/1</w:t>
    </w:r>
    <w:r w:rsidRPr="00395622">
      <w:t xml:space="preserve"> - </w:t>
    </w:r>
    <w:r>
      <w:t>Herzschrittmacher-Implantation</w:t>
    </w:r>
  </w:p>
  <w:p w14:paraId="2DC826C4" w14:textId="77777777" w:rsidR="00257C02" w:rsidRDefault="00D1537B">
    <w:pPr>
      <w:pStyle w:val="Kopfzeile"/>
    </w:pPr>
    <w:r>
      <w:t xml:space="preserve">Anhang </w:t>
    </w:r>
    <w:r>
      <w:t>I</w:t>
    </w:r>
    <w:r>
      <w:t xml:space="preserve">: </w:t>
    </w:r>
    <w:r>
      <w:t>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62BF5" w14:textId="77777777" w:rsidR="00234F7F" w:rsidRDefault="00D1537B">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2C08" w14:textId="77777777" w:rsidR="006B3B8A" w:rsidRDefault="00D1537B">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2A94" w14:textId="77777777" w:rsidR="006B3B8A" w:rsidRDefault="00D1537B" w:rsidP="00482B9B">
    <w:pPr>
      <w:pStyle w:val="Kopfzeile"/>
    </w:pPr>
    <w:r w:rsidRPr="006B3B8A">
      <w:t xml:space="preserve">Statistische Basisprüfung Auffälligkeitskriterien: Plausibilität und Vollzähligkeit nach </w:t>
    </w:r>
    <w:r>
      <w:t>QSKH-RL</w:t>
    </w:r>
  </w:p>
  <w:p w14:paraId="51553659" w14:textId="77777777" w:rsidR="00482B9B" w:rsidRPr="00395622" w:rsidRDefault="00D1537B" w:rsidP="00482B9B">
    <w:pPr>
      <w:pStyle w:val="Kopfzeile"/>
    </w:pPr>
    <w:r>
      <w:t>09/1</w:t>
    </w:r>
    <w:r w:rsidRPr="00395622">
      <w:t xml:space="preserve"> - </w:t>
    </w:r>
    <w:r>
      <w:t>Herzschrittmacher-Implantation</w:t>
    </w:r>
  </w:p>
  <w:p w14:paraId="4D12D237" w14:textId="77777777" w:rsidR="00482B9B" w:rsidRDefault="00D1537B">
    <w:pPr>
      <w:pStyle w:val="Kopfzeile"/>
    </w:pPr>
    <w:r>
      <w:t>Anhang I</w:t>
    </w:r>
    <w:r>
      <w:t>I</w:t>
    </w:r>
    <w:r>
      <w:t>: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72E3" w14:textId="77777777" w:rsidR="006B3B8A" w:rsidRDefault="00D1537B">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54515" w14:textId="77777777" w:rsidR="006E1197" w:rsidRDefault="00D1537B">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BDEBF" w14:textId="77777777" w:rsidR="00185410" w:rsidRDefault="00D1537B" w:rsidP="00CF528F">
    <w:pPr>
      <w:pStyle w:val="Kopfzeile"/>
    </w:pPr>
    <w:r w:rsidRPr="00185410">
      <w:t xml:space="preserve">Statistische Basisprüfung Auffälligkeitskriterien: Plausibilität und Vollzähligkeit nach </w:t>
    </w:r>
    <w:r>
      <w:t>QSKH-RL</w:t>
    </w:r>
  </w:p>
  <w:p w14:paraId="1FAD260C" w14:textId="77777777" w:rsidR="00CF528F" w:rsidRPr="00395622" w:rsidRDefault="00D1537B" w:rsidP="00CF528F">
    <w:pPr>
      <w:pStyle w:val="Kopfzeile"/>
    </w:pPr>
    <w:r>
      <w:t>09/1</w:t>
    </w:r>
    <w:r w:rsidRPr="00395622">
      <w:t xml:space="preserve"> - </w:t>
    </w:r>
    <w:r>
      <w:t>Herzschrittmacher-Implantation</w:t>
    </w:r>
  </w:p>
  <w:p w14:paraId="509959F9" w14:textId="77777777" w:rsidR="00CF528F" w:rsidRDefault="00D1537B" w:rsidP="00CF528F">
    <w:pPr>
      <w:pStyle w:val="Kopfzeile"/>
      <w:tabs>
        <w:tab w:val="left" w:pos="1941"/>
      </w:tabs>
    </w:pPr>
    <w:r>
      <w:t>Anhang I</w:t>
    </w:r>
    <w:r>
      <w:t>I</w:t>
    </w:r>
    <w:r>
      <w:t>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FB09" w14:textId="77777777" w:rsidR="006E1197" w:rsidRDefault="00D1537B">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15967" w14:textId="77777777" w:rsidR="008379C3" w:rsidRDefault="00D1537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F509F" w14:textId="77777777" w:rsidR="00B71823" w:rsidRDefault="00D1537B" w:rsidP="003473BE">
    <w:pPr>
      <w:pStyle w:val="Kopfzeile"/>
    </w:pPr>
    <w:r w:rsidRPr="00B71823">
      <w:t xml:space="preserve">Statistische Basisprüfung Auffälligkeitskriterien: Plausibilität und Vollzähligkeit nach </w:t>
    </w:r>
    <w:r>
      <w:t>QSKH-RL</w:t>
    </w:r>
  </w:p>
  <w:p w14:paraId="3A448C39" w14:textId="77777777" w:rsidR="003473BE" w:rsidRPr="00395622" w:rsidRDefault="00D1537B" w:rsidP="003473BE">
    <w:pPr>
      <w:pStyle w:val="Kopfzeile"/>
    </w:pPr>
    <w:r>
      <w:t>09/1</w:t>
    </w:r>
    <w:r w:rsidRPr="00395622">
      <w:t xml:space="preserve"> - </w:t>
    </w:r>
    <w:r>
      <w:t>Herzschrittmacher-Implantation</w:t>
    </w:r>
  </w:p>
  <w:p w14:paraId="72C443D7" w14:textId="77777777" w:rsidR="003473BE" w:rsidRDefault="00D1537B">
    <w:pPr>
      <w:pStyle w:val="Kopfzeile"/>
    </w:pPr>
    <w:r>
      <w:t>813070: Häufig führendes Symptom 'sonstiges'</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B8137" w14:textId="77777777" w:rsidR="008379C3" w:rsidRDefault="00D1537B" w:rsidP="00102A6F">
    <w:pPr>
      <w:pStyle w:val="Kopfzeile"/>
    </w:pPr>
    <w:r w:rsidRPr="008379C3">
      <w:t xml:space="preserve">Statistische Basisprüfung Auffälligkeitskriterien: Plausibilität und Vollzähligkeit nach </w:t>
    </w:r>
    <w:r>
      <w:t>QSKH-RL</w:t>
    </w:r>
  </w:p>
  <w:p w14:paraId="1738BF66" w14:textId="77777777" w:rsidR="00102A6F" w:rsidRPr="00395622" w:rsidRDefault="00D1537B" w:rsidP="00102A6F">
    <w:pPr>
      <w:pStyle w:val="Kopfzeile"/>
    </w:pPr>
    <w:r>
      <w:t>09/1</w:t>
    </w:r>
    <w:r w:rsidRPr="00395622">
      <w:t xml:space="preserve"> - </w:t>
    </w:r>
    <w:r>
      <w:t>Herzschrittmacher-Implantation</w:t>
    </w:r>
  </w:p>
  <w:p w14:paraId="77136A2B" w14:textId="77777777" w:rsidR="00102A6F" w:rsidRDefault="00D1537B">
    <w:pPr>
      <w:pStyle w:val="Kopfzeile"/>
    </w:pPr>
    <w:r>
      <w:t>Anhang I</w:t>
    </w:r>
    <w:r>
      <w:t>V</w:t>
    </w:r>
    <w:r>
      <w:t>: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1FC49" w14:textId="77777777" w:rsidR="008379C3" w:rsidRDefault="00D1537B">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87E5E" w14:textId="77777777" w:rsidR="00130B47" w:rsidRPr="00395622" w:rsidRDefault="00D1537B"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621499BD" w14:textId="77777777" w:rsidR="00130B47" w:rsidRPr="00395622" w:rsidRDefault="00D1537B" w:rsidP="00130B47">
    <w:pPr>
      <w:pStyle w:val="Kopfzeile"/>
    </w:pPr>
    <w:r>
      <w:t>09/1</w:t>
    </w:r>
    <w:r w:rsidRPr="00395622">
      <w:t xml:space="preserve"> - </w:t>
    </w:r>
    <w:r>
      <w:t>Herzschrittmacher-Implantation</w:t>
    </w:r>
  </w:p>
  <w:p w14:paraId="4B5ACD56" w14:textId="77777777" w:rsidR="00257C02" w:rsidRDefault="00D1537B"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A1BA8" w14:textId="77777777" w:rsidR="00B71823" w:rsidRDefault="00D1537B">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36D0C" w14:textId="77777777" w:rsidR="00B71823" w:rsidRDefault="00D1537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D068" w14:textId="77777777" w:rsidR="00B71823" w:rsidRDefault="00D1537B" w:rsidP="003473BE">
    <w:pPr>
      <w:pStyle w:val="Kopfzeile"/>
    </w:pPr>
    <w:r w:rsidRPr="00B71823">
      <w:t xml:space="preserve">Statistische Basisprüfung Auffälligkeitskriterien: Plausibilität und Vollzähligkeit nach </w:t>
    </w:r>
    <w:r>
      <w:t>QSKH-RL</w:t>
    </w:r>
  </w:p>
  <w:p w14:paraId="6BA2F37B" w14:textId="77777777" w:rsidR="003473BE" w:rsidRPr="00395622" w:rsidRDefault="00D1537B" w:rsidP="003473BE">
    <w:pPr>
      <w:pStyle w:val="Kopfzeile"/>
    </w:pPr>
    <w:r>
      <w:t>09/1</w:t>
    </w:r>
    <w:r w:rsidRPr="00395622">
      <w:t xml:space="preserve"> - </w:t>
    </w:r>
    <w:r>
      <w:t>Herzschrittmacher-Implantation</w:t>
    </w:r>
  </w:p>
  <w:p w14:paraId="65639D62" w14:textId="77777777" w:rsidR="003473BE" w:rsidRDefault="00D1537B">
    <w:pPr>
      <w:pStyle w:val="Kopfzeile"/>
    </w:pPr>
    <w:r>
      <w:t>813071: Häufig führende Indikation 'sonstiges'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5C8E8" w14:textId="77777777" w:rsidR="00B71823" w:rsidRDefault="00D1537B">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0AD02" w14:textId="77777777" w:rsidR="00B71823" w:rsidRDefault="00D1537B">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4206" w14:textId="77777777" w:rsidR="00B71823" w:rsidRDefault="00D1537B" w:rsidP="003473BE">
    <w:pPr>
      <w:pStyle w:val="Kopfzeile"/>
    </w:pPr>
    <w:r w:rsidRPr="00B71823">
      <w:t xml:space="preserve">Statistische Basisprüfung Auffälligkeitskriterien: Plausibilität und Vollzähligkeit nach </w:t>
    </w:r>
    <w:r>
      <w:t>QSKH-RL</w:t>
    </w:r>
  </w:p>
  <w:p w14:paraId="4F2FDD76" w14:textId="77777777" w:rsidR="003473BE" w:rsidRPr="00395622" w:rsidRDefault="00D1537B" w:rsidP="003473BE">
    <w:pPr>
      <w:pStyle w:val="Kopfzeile"/>
    </w:pPr>
    <w:r>
      <w:t>09/1</w:t>
    </w:r>
    <w:r w:rsidRPr="00395622">
      <w:t xml:space="preserve"> - </w:t>
    </w:r>
    <w:r>
      <w:t>Herzschrittmacher-Implantation</w:t>
    </w:r>
  </w:p>
  <w:p w14:paraId="7A4FC650" w14:textId="77777777" w:rsidR="003473BE" w:rsidRDefault="00D1537B">
    <w:pPr>
      <w:pStyle w:val="Kopfzeile"/>
    </w:pPr>
    <w:r>
      <w:t>851901: Häufig keine Durchleuchtung durchgeführt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055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31F5"/>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1AE8"/>
    <w:rsid w:val="008F5683"/>
    <w:rsid w:val="008F72B0"/>
    <w:rsid w:val="00900D86"/>
    <w:rsid w:val="00903597"/>
    <w:rsid w:val="00905AE4"/>
    <w:rsid w:val="009069A3"/>
    <w:rsid w:val="00907B99"/>
    <w:rsid w:val="00912AEA"/>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4841"/>
    <w:rsid w:val="00B26994"/>
    <w:rsid w:val="00B305CF"/>
    <w:rsid w:val="00B36112"/>
    <w:rsid w:val="00B376A8"/>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537B"/>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377924A-6731-4CC0-8816-FD366BBC76A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4E83560-21AD-4554-AFC3-9D327915038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2513</Words>
  <Characters>15833</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